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patterns-and-matching"/>
    <w:bookmarkEnd w:id="1"/>
    <w:p w14:paraId="75E13EF3" w14:textId="25F551C6" w:rsidR="004E37F2" w:rsidRDefault="00261C3B" w:rsidP="001123A3">
      <w:pPr>
        <w:pStyle w:val="TOC1"/>
        <w:rPr>
          <w:rFonts w:asciiTheme="minorHAnsi" w:eastAsiaTheme="minorEastAsia" w:hAnsiTheme="minorHAnsi" w:cstheme="minorBidi"/>
          <w:noProof/>
          <w:lang w:val="en-GB" w:eastAsia="en-GB"/>
        </w:rPr>
      </w:pPr>
      <w:r>
        <w:rPr>
          <w:lang w:eastAsia="en-GB"/>
        </w:rPr>
        <w:fldChar w:fldCharType="begin"/>
      </w:r>
      <w:r>
        <w:rPr>
          <w:lang w:eastAsia="en-GB"/>
        </w:rPr>
        <w:instrText xml:space="preserve"> TOC \o "1-3" \h \z \t "HeadA,1,HeadB,2,HeadC,3" </w:instrText>
      </w:r>
      <w:r>
        <w:rPr>
          <w:lang w:eastAsia="en-GB"/>
        </w:rPr>
        <w:fldChar w:fldCharType="separate"/>
      </w:r>
      <w:hyperlink w:anchor="_Toc106714962" w:history="1">
        <w:r w:rsidR="004E37F2" w:rsidRPr="00C134DF">
          <w:rPr>
            <w:rStyle w:val="Hyperlink"/>
            <w:noProof/>
            <w:lang w:eastAsia="en-GB"/>
          </w:rPr>
          <w:t>All the Places Patterns Can Be Used</w:t>
        </w:r>
        <w:r w:rsidR="004E37F2">
          <w:rPr>
            <w:noProof/>
            <w:webHidden/>
          </w:rPr>
          <w:tab/>
        </w:r>
        <w:r w:rsidR="004E37F2">
          <w:rPr>
            <w:noProof/>
            <w:webHidden/>
          </w:rPr>
          <w:fldChar w:fldCharType="begin"/>
        </w:r>
        <w:r w:rsidR="004E37F2">
          <w:rPr>
            <w:noProof/>
            <w:webHidden/>
          </w:rPr>
          <w:instrText xml:space="preserve"> PAGEREF _Toc106714962 \h </w:instrText>
        </w:r>
        <w:r w:rsidR="004E37F2">
          <w:rPr>
            <w:noProof/>
            <w:webHidden/>
          </w:rPr>
        </w:r>
        <w:r w:rsidR="004E37F2">
          <w:rPr>
            <w:noProof/>
            <w:webHidden/>
          </w:rPr>
          <w:fldChar w:fldCharType="separate"/>
        </w:r>
        <w:r w:rsidR="004E37F2">
          <w:rPr>
            <w:noProof/>
            <w:webHidden/>
          </w:rPr>
          <w:t>3</w:t>
        </w:r>
        <w:r w:rsidR="004E37F2">
          <w:rPr>
            <w:noProof/>
            <w:webHidden/>
          </w:rPr>
          <w:fldChar w:fldCharType="end"/>
        </w:r>
      </w:hyperlink>
    </w:p>
    <w:p w14:paraId="5D38DBCC" w14:textId="03387A96" w:rsidR="004E37F2" w:rsidRDefault="00000000" w:rsidP="004E37F2">
      <w:pPr>
        <w:pStyle w:val="TOC2"/>
        <w:rPr>
          <w:rFonts w:asciiTheme="minorHAnsi" w:eastAsiaTheme="minorEastAsia" w:hAnsiTheme="minorHAnsi" w:cstheme="minorBidi"/>
          <w:noProof/>
          <w:lang w:val="en-GB" w:eastAsia="en-GB"/>
        </w:rPr>
      </w:pPr>
      <w:hyperlink w:anchor="_Toc106714963" w:history="1">
        <w:r w:rsidR="004E37F2" w:rsidRPr="00C134DF">
          <w:rPr>
            <w:rStyle w:val="Hyperlink"/>
            <w:noProof/>
          </w:rPr>
          <w:t>match</w:t>
        </w:r>
        <w:r w:rsidR="004E37F2" w:rsidRPr="00C134DF">
          <w:rPr>
            <w:rStyle w:val="Hyperlink"/>
            <w:noProof/>
            <w:lang w:eastAsia="en-GB"/>
          </w:rPr>
          <w:t xml:space="preserve"> Arms</w:t>
        </w:r>
        <w:r w:rsidR="004E37F2">
          <w:rPr>
            <w:noProof/>
            <w:webHidden/>
          </w:rPr>
          <w:tab/>
        </w:r>
        <w:r w:rsidR="004E37F2">
          <w:rPr>
            <w:noProof/>
            <w:webHidden/>
          </w:rPr>
          <w:fldChar w:fldCharType="begin"/>
        </w:r>
        <w:r w:rsidR="004E37F2">
          <w:rPr>
            <w:noProof/>
            <w:webHidden/>
          </w:rPr>
          <w:instrText xml:space="preserve"> PAGEREF _Toc106714963 \h </w:instrText>
        </w:r>
        <w:r w:rsidR="004E37F2">
          <w:rPr>
            <w:noProof/>
            <w:webHidden/>
          </w:rPr>
        </w:r>
        <w:r w:rsidR="004E37F2">
          <w:rPr>
            <w:noProof/>
            <w:webHidden/>
          </w:rPr>
          <w:fldChar w:fldCharType="separate"/>
        </w:r>
        <w:r w:rsidR="004E37F2">
          <w:rPr>
            <w:noProof/>
            <w:webHidden/>
          </w:rPr>
          <w:t>3</w:t>
        </w:r>
        <w:r w:rsidR="004E37F2">
          <w:rPr>
            <w:noProof/>
            <w:webHidden/>
          </w:rPr>
          <w:fldChar w:fldCharType="end"/>
        </w:r>
      </w:hyperlink>
    </w:p>
    <w:p w14:paraId="6955141F" w14:textId="3050369C" w:rsidR="004E37F2" w:rsidRDefault="00000000" w:rsidP="004E37F2">
      <w:pPr>
        <w:pStyle w:val="TOC2"/>
        <w:rPr>
          <w:rFonts w:asciiTheme="minorHAnsi" w:eastAsiaTheme="minorEastAsia" w:hAnsiTheme="minorHAnsi" w:cstheme="minorBidi"/>
          <w:noProof/>
          <w:lang w:val="en-GB" w:eastAsia="en-GB"/>
        </w:rPr>
      </w:pPr>
      <w:hyperlink w:anchor="_Toc106714964" w:history="1">
        <w:r w:rsidR="004E37F2" w:rsidRPr="00C134DF">
          <w:rPr>
            <w:rStyle w:val="Hyperlink"/>
            <w:noProof/>
          </w:rPr>
          <w:t>Conditional if let</w:t>
        </w:r>
        <w:r w:rsidR="004E37F2" w:rsidRPr="00C134DF">
          <w:rPr>
            <w:rStyle w:val="Hyperlink"/>
            <w:noProof/>
            <w:lang w:eastAsia="en-GB"/>
          </w:rPr>
          <w:t xml:space="preserve"> Expressions</w:t>
        </w:r>
        <w:r w:rsidR="004E37F2">
          <w:rPr>
            <w:noProof/>
            <w:webHidden/>
          </w:rPr>
          <w:tab/>
        </w:r>
        <w:r w:rsidR="004E37F2">
          <w:rPr>
            <w:noProof/>
            <w:webHidden/>
          </w:rPr>
          <w:fldChar w:fldCharType="begin"/>
        </w:r>
        <w:r w:rsidR="004E37F2">
          <w:rPr>
            <w:noProof/>
            <w:webHidden/>
          </w:rPr>
          <w:instrText xml:space="preserve"> PAGEREF _Toc106714964 \h </w:instrText>
        </w:r>
        <w:r w:rsidR="004E37F2">
          <w:rPr>
            <w:noProof/>
            <w:webHidden/>
          </w:rPr>
        </w:r>
        <w:r w:rsidR="004E37F2">
          <w:rPr>
            <w:noProof/>
            <w:webHidden/>
          </w:rPr>
          <w:fldChar w:fldCharType="separate"/>
        </w:r>
        <w:r w:rsidR="004E37F2">
          <w:rPr>
            <w:noProof/>
            <w:webHidden/>
          </w:rPr>
          <w:t>4</w:t>
        </w:r>
        <w:r w:rsidR="004E37F2">
          <w:rPr>
            <w:noProof/>
            <w:webHidden/>
          </w:rPr>
          <w:fldChar w:fldCharType="end"/>
        </w:r>
      </w:hyperlink>
    </w:p>
    <w:p w14:paraId="7FF1E27E" w14:textId="56C5404B" w:rsidR="004E37F2" w:rsidRDefault="00000000" w:rsidP="004E37F2">
      <w:pPr>
        <w:pStyle w:val="TOC2"/>
        <w:rPr>
          <w:rFonts w:asciiTheme="minorHAnsi" w:eastAsiaTheme="minorEastAsia" w:hAnsiTheme="minorHAnsi" w:cstheme="minorBidi"/>
          <w:noProof/>
          <w:lang w:val="en-GB" w:eastAsia="en-GB"/>
        </w:rPr>
      </w:pPr>
      <w:hyperlink w:anchor="_Toc106714965" w:history="1">
        <w:r w:rsidR="004E37F2" w:rsidRPr="00C134DF">
          <w:rPr>
            <w:rStyle w:val="Hyperlink"/>
            <w:noProof/>
          </w:rPr>
          <w:t>while let</w:t>
        </w:r>
        <w:r w:rsidR="004E37F2" w:rsidRPr="00C134DF">
          <w:rPr>
            <w:rStyle w:val="Hyperlink"/>
            <w:noProof/>
            <w:lang w:eastAsia="en-GB"/>
          </w:rPr>
          <w:t xml:space="preserve"> Conditional Loops</w:t>
        </w:r>
        <w:r w:rsidR="004E37F2">
          <w:rPr>
            <w:noProof/>
            <w:webHidden/>
          </w:rPr>
          <w:tab/>
        </w:r>
        <w:r w:rsidR="004E37F2">
          <w:rPr>
            <w:noProof/>
            <w:webHidden/>
          </w:rPr>
          <w:fldChar w:fldCharType="begin"/>
        </w:r>
        <w:r w:rsidR="004E37F2">
          <w:rPr>
            <w:noProof/>
            <w:webHidden/>
          </w:rPr>
          <w:instrText xml:space="preserve"> PAGEREF _Toc106714965 \h </w:instrText>
        </w:r>
        <w:r w:rsidR="004E37F2">
          <w:rPr>
            <w:noProof/>
            <w:webHidden/>
          </w:rPr>
        </w:r>
        <w:r w:rsidR="004E37F2">
          <w:rPr>
            <w:noProof/>
            <w:webHidden/>
          </w:rPr>
          <w:fldChar w:fldCharType="separate"/>
        </w:r>
        <w:r w:rsidR="004E37F2">
          <w:rPr>
            <w:noProof/>
            <w:webHidden/>
          </w:rPr>
          <w:t>5</w:t>
        </w:r>
        <w:r w:rsidR="004E37F2">
          <w:rPr>
            <w:noProof/>
            <w:webHidden/>
          </w:rPr>
          <w:fldChar w:fldCharType="end"/>
        </w:r>
      </w:hyperlink>
    </w:p>
    <w:p w14:paraId="7D8AF7ED" w14:textId="47EB1D57" w:rsidR="004E37F2" w:rsidRDefault="00000000" w:rsidP="004E37F2">
      <w:pPr>
        <w:pStyle w:val="TOC2"/>
        <w:rPr>
          <w:rFonts w:asciiTheme="minorHAnsi" w:eastAsiaTheme="minorEastAsia" w:hAnsiTheme="minorHAnsi" w:cstheme="minorBidi"/>
          <w:noProof/>
          <w:lang w:val="en-GB" w:eastAsia="en-GB"/>
        </w:rPr>
      </w:pPr>
      <w:hyperlink w:anchor="_Toc106714966" w:history="1">
        <w:r w:rsidR="004E37F2" w:rsidRPr="00C134DF">
          <w:rPr>
            <w:rStyle w:val="Hyperlink"/>
            <w:noProof/>
          </w:rPr>
          <w:t>for</w:t>
        </w:r>
        <w:r w:rsidR="004E37F2" w:rsidRPr="00C134DF">
          <w:rPr>
            <w:rStyle w:val="Hyperlink"/>
            <w:noProof/>
            <w:lang w:eastAsia="en-GB"/>
          </w:rPr>
          <w:t xml:space="preserve"> Loops</w:t>
        </w:r>
        <w:r w:rsidR="004E37F2">
          <w:rPr>
            <w:noProof/>
            <w:webHidden/>
          </w:rPr>
          <w:tab/>
        </w:r>
        <w:r w:rsidR="004E37F2">
          <w:rPr>
            <w:noProof/>
            <w:webHidden/>
          </w:rPr>
          <w:fldChar w:fldCharType="begin"/>
        </w:r>
        <w:r w:rsidR="004E37F2">
          <w:rPr>
            <w:noProof/>
            <w:webHidden/>
          </w:rPr>
          <w:instrText xml:space="preserve"> PAGEREF _Toc106714966 \h </w:instrText>
        </w:r>
        <w:r w:rsidR="004E37F2">
          <w:rPr>
            <w:noProof/>
            <w:webHidden/>
          </w:rPr>
        </w:r>
        <w:r w:rsidR="004E37F2">
          <w:rPr>
            <w:noProof/>
            <w:webHidden/>
          </w:rPr>
          <w:fldChar w:fldCharType="separate"/>
        </w:r>
        <w:r w:rsidR="004E37F2">
          <w:rPr>
            <w:noProof/>
            <w:webHidden/>
          </w:rPr>
          <w:t>5</w:t>
        </w:r>
        <w:r w:rsidR="004E37F2">
          <w:rPr>
            <w:noProof/>
            <w:webHidden/>
          </w:rPr>
          <w:fldChar w:fldCharType="end"/>
        </w:r>
      </w:hyperlink>
    </w:p>
    <w:p w14:paraId="57563E8D" w14:textId="53BEDE75" w:rsidR="004E37F2" w:rsidRDefault="00000000" w:rsidP="004E37F2">
      <w:pPr>
        <w:pStyle w:val="TOC2"/>
        <w:rPr>
          <w:rFonts w:asciiTheme="minorHAnsi" w:eastAsiaTheme="minorEastAsia" w:hAnsiTheme="minorHAnsi" w:cstheme="minorBidi"/>
          <w:noProof/>
          <w:lang w:val="en-GB" w:eastAsia="en-GB"/>
        </w:rPr>
      </w:pPr>
      <w:hyperlink w:anchor="_Toc106714967" w:history="1">
        <w:r w:rsidR="004E37F2" w:rsidRPr="00C134DF">
          <w:rPr>
            <w:rStyle w:val="Hyperlink"/>
            <w:noProof/>
          </w:rPr>
          <w:t>let</w:t>
        </w:r>
        <w:r w:rsidR="004E37F2" w:rsidRPr="00C134DF">
          <w:rPr>
            <w:rStyle w:val="Hyperlink"/>
            <w:noProof/>
            <w:lang w:eastAsia="en-GB"/>
          </w:rPr>
          <w:t xml:space="preserve"> Statements</w:t>
        </w:r>
        <w:r w:rsidR="004E37F2">
          <w:rPr>
            <w:noProof/>
            <w:webHidden/>
          </w:rPr>
          <w:tab/>
        </w:r>
        <w:r w:rsidR="004E37F2">
          <w:rPr>
            <w:noProof/>
            <w:webHidden/>
          </w:rPr>
          <w:fldChar w:fldCharType="begin"/>
        </w:r>
        <w:r w:rsidR="004E37F2">
          <w:rPr>
            <w:noProof/>
            <w:webHidden/>
          </w:rPr>
          <w:instrText xml:space="preserve"> PAGEREF _Toc106714967 \h </w:instrText>
        </w:r>
        <w:r w:rsidR="004E37F2">
          <w:rPr>
            <w:noProof/>
            <w:webHidden/>
          </w:rPr>
        </w:r>
        <w:r w:rsidR="004E37F2">
          <w:rPr>
            <w:noProof/>
            <w:webHidden/>
          </w:rPr>
          <w:fldChar w:fldCharType="separate"/>
        </w:r>
        <w:r w:rsidR="004E37F2">
          <w:rPr>
            <w:noProof/>
            <w:webHidden/>
          </w:rPr>
          <w:t>6</w:t>
        </w:r>
        <w:r w:rsidR="004E37F2">
          <w:rPr>
            <w:noProof/>
            <w:webHidden/>
          </w:rPr>
          <w:fldChar w:fldCharType="end"/>
        </w:r>
      </w:hyperlink>
    </w:p>
    <w:p w14:paraId="22AA8004" w14:textId="4DA37F8D" w:rsidR="004E37F2" w:rsidRDefault="00000000" w:rsidP="004E37F2">
      <w:pPr>
        <w:pStyle w:val="TOC2"/>
        <w:rPr>
          <w:rFonts w:asciiTheme="minorHAnsi" w:eastAsiaTheme="minorEastAsia" w:hAnsiTheme="minorHAnsi" w:cstheme="minorBidi"/>
          <w:noProof/>
          <w:lang w:val="en-GB" w:eastAsia="en-GB"/>
        </w:rPr>
      </w:pPr>
      <w:hyperlink w:anchor="_Toc106714968" w:history="1">
        <w:r w:rsidR="004E37F2" w:rsidRPr="00C134DF">
          <w:rPr>
            <w:rStyle w:val="Hyperlink"/>
            <w:noProof/>
            <w:lang w:eastAsia="en-GB"/>
          </w:rPr>
          <w:t>Function Parameters</w:t>
        </w:r>
        <w:r w:rsidR="004E37F2">
          <w:rPr>
            <w:noProof/>
            <w:webHidden/>
          </w:rPr>
          <w:tab/>
        </w:r>
        <w:r w:rsidR="004E37F2">
          <w:rPr>
            <w:noProof/>
            <w:webHidden/>
          </w:rPr>
          <w:fldChar w:fldCharType="begin"/>
        </w:r>
        <w:r w:rsidR="004E37F2">
          <w:rPr>
            <w:noProof/>
            <w:webHidden/>
          </w:rPr>
          <w:instrText xml:space="preserve"> PAGEREF _Toc106714968 \h </w:instrText>
        </w:r>
        <w:r w:rsidR="004E37F2">
          <w:rPr>
            <w:noProof/>
            <w:webHidden/>
          </w:rPr>
        </w:r>
        <w:r w:rsidR="004E37F2">
          <w:rPr>
            <w:noProof/>
            <w:webHidden/>
          </w:rPr>
          <w:fldChar w:fldCharType="separate"/>
        </w:r>
        <w:r w:rsidR="004E37F2">
          <w:rPr>
            <w:noProof/>
            <w:webHidden/>
          </w:rPr>
          <w:t>7</w:t>
        </w:r>
        <w:r w:rsidR="004E37F2">
          <w:rPr>
            <w:noProof/>
            <w:webHidden/>
          </w:rPr>
          <w:fldChar w:fldCharType="end"/>
        </w:r>
      </w:hyperlink>
    </w:p>
    <w:p w14:paraId="01FDD64D" w14:textId="05C500C2" w:rsidR="004E37F2" w:rsidRDefault="00000000" w:rsidP="001123A3">
      <w:pPr>
        <w:pStyle w:val="TOC1"/>
        <w:rPr>
          <w:rFonts w:asciiTheme="minorHAnsi" w:eastAsiaTheme="minorEastAsia" w:hAnsiTheme="minorHAnsi" w:cstheme="minorBidi"/>
          <w:noProof/>
          <w:lang w:val="en-GB" w:eastAsia="en-GB"/>
        </w:rPr>
      </w:pPr>
      <w:hyperlink w:anchor="_Toc106714969" w:history="1">
        <w:r w:rsidR="004E37F2" w:rsidRPr="00C134DF">
          <w:rPr>
            <w:rStyle w:val="Hyperlink"/>
            <w:noProof/>
            <w:lang w:eastAsia="en-GB"/>
          </w:rPr>
          <w:t>Refutability: Whether a Pattern Might Fail to Match</w:t>
        </w:r>
        <w:r w:rsidR="004E37F2">
          <w:rPr>
            <w:noProof/>
            <w:webHidden/>
          </w:rPr>
          <w:tab/>
        </w:r>
        <w:r w:rsidR="004E37F2">
          <w:rPr>
            <w:noProof/>
            <w:webHidden/>
          </w:rPr>
          <w:fldChar w:fldCharType="begin"/>
        </w:r>
        <w:r w:rsidR="004E37F2">
          <w:rPr>
            <w:noProof/>
            <w:webHidden/>
          </w:rPr>
          <w:instrText xml:space="preserve"> PAGEREF _Toc106714969 \h </w:instrText>
        </w:r>
        <w:r w:rsidR="004E37F2">
          <w:rPr>
            <w:noProof/>
            <w:webHidden/>
          </w:rPr>
        </w:r>
        <w:r w:rsidR="004E37F2">
          <w:rPr>
            <w:noProof/>
            <w:webHidden/>
          </w:rPr>
          <w:fldChar w:fldCharType="separate"/>
        </w:r>
        <w:r w:rsidR="004E37F2">
          <w:rPr>
            <w:noProof/>
            <w:webHidden/>
          </w:rPr>
          <w:t>8</w:t>
        </w:r>
        <w:r w:rsidR="004E37F2">
          <w:rPr>
            <w:noProof/>
            <w:webHidden/>
          </w:rPr>
          <w:fldChar w:fldCharType="end"/>
        </w:r>
      </w:hyperlink>
    </w:p>
    <w:p w14:paraId="0212E7F9" w14:textId="7DECBD50" w:rsidR="004E37F2" w:rsidRDefault="00000000" w:rsidP="001123A3">
      <w:pPr>
        <w:pStyle w:val="TOC1"/>
        <w:rPr>
          <w:rFonts w:asciiTheme="minorHAnsi" w:eastAsiaTheme="minorEastAsia" w:hAnsiTheme="minorHAnsi" w:cstheme="minorBidi"/>
          <w:noProof/>
          <w:lang w:val="en-GB" w:eastAsia="en-GB"/>
        </w:rPr>
      </w:pPr>
      <w:hyperlink w:anchor="_Toc106714970" w:history="1">
        <w:r w:rsidR="004E37F2" w:rsidRPr="00C134DF">
          <w:rPr>
            <w:rStyle w:val="Hyperlink"/>
            <w:noProof/>
            <w:lang w:eastAsia="en-GB"/>
          </w:rPr>
          <w:t>Pattern Syntax</w:t>
        </w:r>
        <w:r w:rsidR="004E37F2">
          <w:rPr>
            <w:noProof/>
            <w:webHidden/>
          </w:rPr>
          <w:tab/>
        </w:r>
        <w:r w:rsidR="004E37F2">
          <w:rPr>
            <w:noProof/>
            <w:webHidden/>
          </w:rPr>
          <w:fldChar w:fldCharType="begin"/>
        </w:r>
        <w:r w:rsidR="004E37F2">
          <w:rPr>
            <w:noProof/>
            <w:webHidden/>
          </w:rPr>
          <w:instrText xml:space="preserve"> PAGEREF _Toc106714970 \h </w:instrText>
        </w:r>
        <w:r w:rsidR="004E37F2">
          <w:rPr>
            <w:noProof/>
            <w:webHidden/>
          </w:rPr>
        </w:r>
        <w:r w:rsidR="004E37F2">
          <w:rPr>
            <w:noProof/>
            <w:webHidden/>
          </w:rPr>
          <w:fldChar w:fldCharType="separate"/>
        </w:r>
        <w:r w:rsidR="004E37F2">
          <w:rPr>
            <w:noProof/>
            <w:webHidden/>
          </w:rPr>
          <w:t>10</w:t>
        </w:r>
        <w:r w:rsidR="004E37F2">
          <w:rPr>
            <w:noProof/>
            <w:webHidden/>
          </w:rPr>
          <w:fldChar w:fldCharType="end"/>
        </w:r>
      </w:hyperlink>
    </w:p>
    <w:p w14:paraId="2A59DE14" w14:textId="657F4334" w:rsidR="004E37F2" w:rsidRDefault="00000000" w:rsidP="004E37F2">
      <w:pPr>
        <w:pStyle w:val="TOC2"/>
        <w:rPr>
          <w:rFonts w:asciiTheme="minorHAnsi" w:eastAsiaTheme="minorEastAsia" w:hAnsiTheme="minorHAnsi" w:cstheme="minorBidi"/>
          <w:noProof/>
          <w:lang w:val="en-GB" w:eastAsia="en-GB"/>
        </w:rPr>
      </w:pPr>
      <w:hyperlink w:anchor="_Toc106714971" w:history="1">
        <w:r w:rsidR="004E37F2" w:rsidRPr="00C134DF">
          <w:rPr>
            <w:rStyle w:val="Hyperlink"/>
            <w:noProof/>
            <w:lang w:eastAsia="en-GB"/>
          </w:rPr>
          <w:t>Matching Literals</w:t>
        </w:r>
        <w:r w:rsidR="004E37F2">
          <w:rPr>
            <w:noProof/>
            <w:webHidden/>
          </w:rPr>
          <w:tab/>
        </w:r>
        <w:r w:rsidR="004E37F2">
          <w:rPr>
            <w:noProof/>
            <w:webHidden/>
          </w:rPr>
          <w:fldChar w:fldCharType="begin"/>
        </w:r>
        <w:r w:rsidR="004E37F2">
          <w:rPr>
            <w:noProof/>
            <w:webHidden/>
          </w:rPr>
          <w:instrText xml:space="preserve"> PAGEREF _Toc106714971 \h </w:instrText>
        </w:r>
        <w:r w:rsidR="004E37F2">
          <w:rPr>
            <w:noProof/>
            <w:webHidden/>
          </w:rPr>
        </w:r>
        <w:r w:rsidR="004E37F2">
          <w:rPr>
            <w:noProof/>
            <w:webHidden/>
          </w:rPr>
          <w:fldChar w:fldCharType="separate"/>
        </w:r>
        <w:r w:rsidR="004E37F2">
          <w:rPr>
            <w:noProof/>
            <w:webHidden/>
          </w:rPr>
          <w:t>10</w:t>
        </w:r>
        <w:r w:rsidR="004E37F2">
          <w:rPr>
            <w:noProof/>
            <w:webHidden/>
          </w:rPr>
          <w:fldChar w:fldCharType="end"/>
        </w:r>
      </w:hyperlink>
    </w:p>
    <w:p w14:paraId="54A96C97" w14:textId="33675624" w:rsidR="004E37F2" w:rsidRDefault="00000000" w:rsidP="004E37F2">
      <w:pPr>
        <w:pStyle w:val="TOC2"/>
        <w:rPr>
          <w:rFonts w:asciiTheme="minorHAnsi" w:eastAsiaTheme="minorEastAsia" w:hAnsiTheme="minorHAnsi" w:cstheme="minorBidi"/>
          <w:noProof/>
          <w:lang w:val="en-GB" w:eastAsia="en-GB"/>
        </w:rPr>
      </w:pPr>
      <w:hyperlink w:anchor="_Toc106714972" w:history="1">
        <w:r w:rsidR="004E37F2" w:rsidRPr="00C134DF">
          <w:rPr>
            <w:rStyle w:val="Hyperlink"/>
            <w:noProof/>
            <w:lang w:eastAsia="en-GB"/>
          </w:rPr>
          <w:t>Matching Named Variables</w:t>
        </w:r>
        <w:r w:rsidR="004E37F2">
          <w:rPr>
            <w:noProof/>
            <w:webHidden/>
          </w:rPr>
          <w:tab/>
        </w:r>
        <w:r w:rsidR="004E37F2">
          <w:rPr>
            <w:noProof/>
            <w:webHidden/>
          </w:rPr>
          <w:fldChar w:fldCharType="begin"/>
        </w:r>
        <w:r w:rsidR="004E37F2">
          <w:rPr>
            <w:noProof/>
            <w:webHidden/>
          </w:rPr>
          <w:instrText xml:space="preserve"> PAGEREF _Toc106714972 \h </w:instrText>
        </w:r>
        <w:r w:rsidR="004E37F2">
          <w:rPr>
            <w:noProof/>
            <w:webHidden/>
          </w:rPr>
        </w:r>
        <w:r w:rsidR="004E37F2">
          <w:rPr>
            <w:noProof/>
            <w:webHidden/>
          </w:rPr>
          <w:fldChar w:fldCharType="separate"/>
        </w:r>
        <w:r w:rsidR="004E37F2">
          <w:rPr>
            <w:noProof/>
            <w:webHidden/>
          </w:rPr>
          <w:t>10</w:t>
        </w:r>
        <w:r w:rsidR="004E37F2">
          <w:rPr>
            <w:noProof/>
            <w:webHidden/>
          </w:rPr>
          <w:fldChar w:fldCharType="end"/>
        </w:r>
      </w:hyperlink>
    </w:p>
    <w:p w14:paraId="02B7D26C" w14:textId="48DE00B5" w:rsidR="004E37F2" w:rsidRDefault="00000000" w:rsidP="004E37F2">
      <w:pPr>
        <w:pStyle w:val="TOC2"/>
        <w:rPr>
          <w:rFonts w:asciiTheme="minorHAnsi" w:eastAsiaTheme="minorEastAsia" w:hAnsiTheme="minorHAnsi" w:cstheme="minorBidi"/>
          <w:noProof/>
          <w:lang w:val="en-GB" w:eastAsia="en-GB"/>
        </w:rPr>
      </w:pPr>
      <w:hyperlink w:anchor="_Toc106714973" w:history="1">
        <w:r w:rsidR="004E37F2" w:rsidRPr="00C134DF">
          <w:rPr>
            <w:rStyle w:val="Hyperlink"/>
            <w:noProof/>
            <w:lang w:eastAsia="en-GB"/>
          </w:rPr>
          <w:t>Multiple Patterns</w:t>
        </w:r>
        <w:r w:rsidR="004E37F2">
          <w:rPr>
            <w:noProof/>
            <w:webHidden/>
          </w:rPr>
          <w:tab/>
        </w:r>
        <w:r w:rsidR="004E37F2">
          <w:rPr>
            <w:noProof/>
            <w:webHidden/>
          </w:rPr>
          <w:fldChar w:fldCharType="begin"/>
        </w:r>
        <w:r w:rsidR="004E37F2">
          <w:rPr>
            <w:noProof/>
            <w:webHidden/>
          </w:rPr>
          <w:instrText xml:space="preserve"> PAGEREF _Toc106714973 \h </w:instrText>
        </w:r>
        <w:r w:rsidR="004E37F2">
          <w:rPr>
            <w:noProof/>
            <w:webHidden/>
          </w:rPr>
        </w:r>
        <w:r w:rsidR="004E37F2">
          <w:rPr>
            <w:noProof/>
            <w:webHidden/>
          </w:rPr>
          <w:fldChar w:fldCharType="separate"/>
        </w:r>
        <w:r w:rsidR="004E37F2">
          <w:rPr>
            <w:noProof/>
            <w:webHidden/>
          </w:rPr>
          <w:t>11</w:t>
        </w:r>
        <w:r w:rsidR="004E37F2">
          <w:rPr>
            <w:noProof/>
            <w:webHidden/>
          </w:rPr>
          <w:fldChar w:fldCharType="end"/>
        </w:r>
      </w:hyperlink>
    </w:p>
    <w:p w14:paraId="61102C7C" w14:textId="34BD5CB1" w:rsidR="004E37F2" w:rsidRDefault="00000000" w:rsidP="004E37F2">
      <w:pPr>
        <w:pStyle w:val="TOC2"/>
        <w:rPr>
          <w:rFonts w:asciiTheme="minorHAnsi" w:eastAsiaTheme="minorEastAsia" w:hAnsiTheme="minorHAnsi" w:cstheme="minorBidi"/>
          <w:noProof/>
          <w:lang w:val="en-GB" w:eastAsia="en-GB"/>
        </w:rPr>
      </w:pPr>
      <w:hyperlink w:anchor="_Toc106714974" w:history="1">
        <w:r w:rsidR="004E37F2" w:rsidRPr="00C134DF">
          <w:rPr>
            <w:rStyle w:val="Hyperlink"/>
            <w:noProof/>
          </w:rPr>
          <w:t>Matching Ranges of Values with ..=</w:t>
        </w:r>
        <w:r w:rsidR="004E37F2">
          <w:rPr>
            <w:noProof/>
            <w:webHidden/>
          </w:rPr>
          <w:tab/>
        </w:r>
        <w:r w:rsidR="004E37F2">
          <w:rPr>
            <w:noProof/>
            <w:webHidden/>
          </w:rPr>
          <w:fldChar w:fldCharType="begin"/>
        </w:r>
        <w:r w:rsidR="004E37F2">
          <w:rPr>
            <w:noProof/>
            <w:webHidden/>
          </w:rPr>
          <w:instrText xml:space="preserve"> PAGEREF _Toc106714974 \h </w:instrText>
        </w:r>
        <w:r w:rsidR="004E37F2">
          <w:rPr>
            <w:noProof/>
            <w:webHidden/>
          </w:rPr>
        </w:r>
        <w:r w:rsidR="004E37F2">
          <w:rPr>
            <w:noProof/>
            <w:webHidden/>
          </w:rPr>
          <w:fldChar w:fldCharType="separate"/>
        </w:r>
        <w:r w:rsidR="004E37F2">
          <w:rPr>
            <w:noProof/>
            <w:webHidden/>
          </w:rPr>
          <w:t>12</w:t>
        </w:r>
        <w:r w:rsidR="004E37F2">
          <w:rPr>
            <w:noProof/>
            <w:webHidden/>
          </w:rPr>
          <w:fldChar w:fldCharType="end"/>
        </w:r>
      </w:hyperlink>
    </w:p>
    <w:p w14:paraId="4487742E" w14:textId="0F475370" w:rsidR="004E37F2" w:rsidRDefault="00000000" w:rsidP="004E37F2">
      <w:pPr>
        <w:pStyle w:val="TOC2"/>
        <w:rPr>
          <w:rFonts w:asciiTheme="minorHAnsi" w:eastAsiaTheme="minorEastAsia" w:hAnsiTheme="minorHAnsi" w:cstheme="minorBidi"/>
          <w:noProof/>
          <w:lang w:val="en-GB" w:eastAsia="en-GB"/>
        </w:rPr>
      </w:pPr>
      <w:hyperlink w:anchor="_Toc106714975" w:history="1">
        <w:r w:rsidR="004E37F2" w:rsidRPr="00C134DF">
          <w:rPr>
            <w:rStyle w:val="Hyperlink"/>
            <w:noProof/>
            <w:lang w:eastAsia="en-GB"/>
          </w:rPr>
          <w:t>Destructuring to Break Apart Values</w:t>
        </w:r>
        <w:r w:rsidR="004E37F2">
          <w:rPr>
            <w:noProof/>
            <w:webHidden/>
          </w:rPr>
          <w:tab/>
        </w:r>
        <w:r w:rsidR="004E37F2">
          <w:rPr>
            <w:noProof/>
            <w:webHidden/>
          </w:rPr>
          <w:fldChar w:fldCharType="begin"/>
        </w:r>
        <w:r w:rsidR="004E37F2">
          <w:rPr>
            <w:noProof/>
            <w:webHidden/>
          </w:rPr>
          <w:instrText xml:space="preserve"> PAGEREF _Toc106714975 \h </w:instrText>
        </w:r>
        <w:r w:rsidR="004E37F2">
          <w:rPr>
            <w:noProof/>
            <w:webHidden/>
          </w:rPr>
        </w:r>
        <w:r w:rsidR="004E37F2">
          <w:rPr>
            <w:noProof/>
            <w:webHidden/>
          </w:rPr>
          <w:fldChar w:fldCharType="separate"/>
        </w:r>
        <w:r w:rsidR="004E37F2">
          <w:rPr>
            <w:noProof/>
            <w:webHidden/>
          </w:rPr>
          <w:t>12</w:t>
        </w:r>
        <w:r w:rsidR="004E37F2">
          <w:rPr>
            <w:noProof/>
            <w:webHidden/>
          </w:rPr>
          <w:fldChar w:fldCharType="end"/>
        </w:r>
      </w:hyperlink>
    </w:p>
    <w:p w14:paraId="1B80DF1B" w14:textId="6336B488"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76" w:history="1">
        <w:r w:rsidR="004E37F2" w:rsidRPr="00C134DF">
          <w:rPr>
            <w:rStyle w:val="Hyperlink"/>
            <w:noProof/>
            <w:lang w:eastAsia="en-GB"/>
          </w:rPr>
          <w:t>Destructuring Structs</w:t>
        </w:r>
        <w:r w:rsidR="004E37F2">
          <w:rPr>
            <w:noProof/>
            <w:webHidden/>
          </w:rPr>
          <w:tab/>
        </w:r>
        <w:r w:rsidR="004E37F2">
          <w:rPr>
            <w:noProof/>
            <w:webHidden/>
          </w:rPr>
          <w:fldChar w:fldCharType="begin"/>
        </w:r>
        <w:r w:rsidR="004E37F2">
          <w:rPr>
            <w:noProof/>
            <w:webHidden/>
          </w:rPr>
          <w:instrText xml:space="preserve"> PAGEREF _Toc106714976 \h </w:instrText>
        </w:r>
        <w:r w:rsidR="004E37F2">
          <w:rPr>
            <w:noProof/>
            <w:webHidden/>
          </w:rPr>
        </w:r>
        <w:r w:rsidR="004E37F2">
          <w:rPr>
            <w:noProof/>
            <w:webHidden/>
          </w:rPr>
          <w:fldChar w:fldCharType="separate"/>
        </w:r>
        <w:r w:rsidR="004E37F2">
          <w:rPr>
            <w:noProof/>
            <w:webHidden/>
          </w:rPr>
          <w:t>12</w:t>
        </w:r>
        <w:r w:rsidR="004E37F2">
          <w:rPr>
            <w:noProof/>
            <w:webHidden/>
          </w:rPr>
          <w:fldChar w:fldCharType="end"/>
        </w:r>
      </w:hyperlink>
    </w:p>
    <w:p w14:paraId="39FBD2D8" w14:textId="2A9FD4D8"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77" w:history="1">
        <w:r w:rsidR="004E37F2" w:rsidRPr="00C134DF">
          <w:rPr>
            <w:rStyle w:val="Hyperlink"/>
            <w:noProof/>
            <w:lang w:eastAsia="en-GB"/>
          </w:rPr>
          <w:t>Destructuring Enums</w:t>
        </w:r>
        <w:r w:rsidR="004E37F2">
          <w:rPr>
            <w:noProof/>
            <w:webHidden/>
          </w:rPr>
          <w:tab/>
        </w:r>
        <w:r w:rsidR="004E37F2">
          <w:rPr>
            <w:noProof/>
            <w:webHidden/>
          </w:rPr>
          <w:fldChar w:fldCharType="begin"/>
        </w:r>
        <w:r w:rsidR="004E37F2">
          <w:rPr>
            <w:noProof/>
            <w:webHidden/>
          </w:rPr>
          <w:instrText xml:space="preserve"> PAGEREF _Toc106714977 \h </w:instrText>
        </w:r>
        <w:r w:rsidR="004E37F2">
          <w:rPr>
            <w:noProof/>
            <w:webHidden/>
          </w:rPr>
        </w:r>
        <w:r w:rsidR="004E37F2">
          <w:rPr>
            <w:noProof/>
            <w:webHidden/>
          </w:rPr>
          <w:fldChar w:fldCharType="separate"/>
        </w:r>
        <w:r w:rsidR="004E37F2">
          <w:rPr>
            <w:noProof/>
            <w:webHidden/>
          </w:rPr>
          <w:t>14</w:t>
        </w:r>
        <w:r w:rsidR="004E37F2">
          <w:rPr>
            <w:noProof/>
            <w:webHidden/>
          </w:rPr>
          <w:fldChar w:fldCharType="end"/>
        </w:r>
      </w:hyperlink>
    </w:p>
    <w:p w14:paraId="0CD47F9D" w14:textId="705705AF"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78" w:history="1">
        <w:r w:rsidR="004E37F2" w:rsidRPr="00C134DF">
          <w:rPr>
            <w:rStyle w:val="Hyperlink"/>
            <w:noProof/>
            <w:lang w:eastAsia="en-GB"/>
          </w:rPr>
          <w:t>Destructuring Nested Structs and Enums</w:t>
        </w:r>
        <w:r w:rsidR="004E37F2">
          <w:rPr>
            <w:noProof/>
            <w:webHidden/>
          </w:rPr>
          <w:tab/>
        </w:r>
        <w:r w:rsidR="004E37F2">
          <w:rPr>
            <w:noProof/>
            <w:webHidden/>
          </w:rPr>
          <w:fldChar w:fldCharType="begin"/>
        </w:r>
        <w:r w:rsidR="004E37F2">
          <w:rPr>
            <w:noProof/>
            <w:webHidden/>
          </w:rPr>
          <w:instrText xml:space="preserve"> PAGEREF _Toc106714978 \h </w:instrText>
        </w:r>
        <w:r w:rsidR="004E37F2">
          <w:rPr>
            <w:noProof/>
            <w:webHidden/>
          </w:rPr>
        </w:r>
        <w:r w:rsidR="004E37F2">
          <w:rPr>
            <w:noProof/>
            <w:webHidden/>
          </w:rPr>
          <w:fldChar w:fldCharType="separate"/>
        </w:r>
        <w:r w:rsidR="004E37F2">
          <w:rPr>
            <w:noProof/>
            <w:webHidden/>
          </w:rPr>
          <w:t>15</w:t>
        </w:r>
        <w:r w:rsidR="004E37F2">
          <w:rPr>
            <w:noProof/>
            <w:webHidden/>
          </w:rPr>
          <w:fldChar w:fldCharType="end"/>
        </w:r>
      </w:hyperlink>
    </w:p>
    <w:p w14:paraId="4F306707" w14:textId="21A1E190"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79" w:history="1">
        <w:r w:rsidR="004E37F2" w:rsidRPr="00C134DF">
          <w:rPr>
            <w:rStyle w:val="Hyperlink"/>
            <w:noProof/>
            <w:lang w:eastAsia="en-GB"/>
          </w:rPr>
          <w:t>Destructuring Structs and Tuples</w:t>
        </w:r>
        <w:r w:rsidR="004E37F2">
          <w:rPr>
            <w:noProof/>
            <w:webHidden/>
          </w:rPr>
          <w:tab/>
        </w:r>
        <w:r w:rsidR="004E37F2">
          <w:rPr>
            <w:noProof/>
            <w:webHidden/>
          </w:rPr>
          <w:fldChar w:fldCharType="begin"/>
        </w:r>
        <w:r w:rsidR="004E37F2">
          <w:rPr>
            <w:noProof/>
            <w:webHidden/>
          </w:rPr>
          <w:instrText xml:space="preserve"> PAGEREF _Toc106714979 \h </w:instrText>
        </w:r>
        <w:r w:rsidR="004E37F2">
          <w:rPr>
            <w:noProof/>
            <w:webHidden/>
          </w:rPr>
        </w:r>
        <w:r w:rsidR="004E37F2">
          <w:rPr>
            <w:noProof/>
            <w:webHidden/>
          </w:rPr>
          <w:fldChar w:fldCharType="separate"/>
        </w:r>
        <w:r w:rsidR="004E37F2">
          <w:rPr>
            <w:noProof/>
            <w:webHidden/>
          </w:rPr>
          <w:t>16</w:t>
        </w:r>
        <w:r w:rsidR="004E37F2">
          <w:rPr>
            <w:noProof/>
            <w:webHidden/>
          </w:rPr>
          <w:fldChar w:fldCharType="end"/>
        </w:r>
      </w:hyperlink>
    </w:p>
    <w:p w14:paraId="0EED4BD7" w14:textId="35AC45C4" w:rsidR="004E37F2" w:rsidRDefault="00000000" w:rsidP="004E37F2">
      <w:pPr>
        <w:pStyle w:val="TOC2"/>
        <w:rPr>
          <w:rFonts w:asciiTheme="minorHAnsi" w:eastAsiaTheme="minorEastAsia" w:hAnsiTheme="minorHAnsi" w:cstheme="minorBidi"/>
          <w:noProof/>
          <w:lang w:val="en-GB" w:eastAsia="en-GB"/>
        </w:rPr>
      </w:pPr>
      <w:hyperlink w:anchor="_Toc106714980" w:history="1">
        <w:r w:rsidR="004E37F2" w:rsidRPr="00C134DF">
          <w:rPr>
            <w:rStyle w:val="Hyperlink"/>
            <w:noProof/>
            <w:lang w:eastAsia="en-GB"/>
          </w:rPr>
          <w:t>Ignoring Values in a Pattern</w:t>
        </w:r>
        <w:r w:rsidR="004E37F2">
          <w:rPr>
            <w:noProof/>
            <w:webHidden/>
          </w:rPr>
          <w:tab/>
        </w:r>
        <w:r w:rsidR="004E37F2">
          <w:rPr>
            <w:noProof/>
            <w:webHidden/>
          </w:rPr>
          <w:fldChar w:fldCharType="begin"/>
        </w:r>
        <w:r w:rsidR="004E37F2">
          <w:rPr>
            <w:noProof/>
            <w:webHidden/>
          </w:rPr>
          <w:instrText xml:space="preserve"> PAGEREF _Toc106714980 \h </w:instrText>
        </w:r>
        <w:r w:rsidR="004E37F2">
          <w:rPr>
            <w:noProof/>
            <w:webHidden/>
          </w:rPr>
        </w:r>
        <w:r w:rsidR="004E37F2">
          <w:rPr>
            <w:noProof/>
            <w:webHidden/>
          </w:rPr>
          <w:fldChar w:fldCharType="separate"/>
        </w:r>
        <w:r w:rsidR="004E37F2">
          <w:rPr>
            <w:noProof/>
            <w:webHidden/>
          </w:rPr>
          <w:t>16</w:t>
        </w:r>
        <w:r w:rsidR="004E37F2">
          <w:rPr>
            <w:noProof/>
            <w:webHidden/>
          </w:rPr>
          <w:fldChar w:fldCharType="end"/>
        </w:r>
      </w:hyperlink>
    </w:p>
    <w:p w14:paraId="408337D8" w14:textId="04A4E924"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81" w:history="1">
        <w:r w:rsidR="004E37F2" w:rsidRPr="00C134DF">
          <w:rPr>
            <w:rStyle w:val="Hyperlink"/>
            <w:noProof/>
          </w:rPr>
          <w:t>An Entire Value with _</w:t>
        </w:r>
        <w:r w:rsidR="004E37F2">
          <w:rPr>
            <w:noProof/>
            <w:webHidden/>
          </w:rPr>
          <w:tab/>
        </w:r>
        <w:r w:rsidR="004E37F2">
          <w:rPr>
            <w:noProof/>
            <w:webHidden/>
          </w:rPr>
          <w:fldChar w:fldCharType="begin"/>
        </w:r>
        <w:r w:rsidR="004E37F2">
          <w:rPr>
            <w:noProof/>
            <w:webHidden/>
          </w:rPr>
          <w:instrText xml:space="preserve"> PAGEREF _Toc106714981 \h </w:instrText>
        </w:r>
        <w:r w:rsidR="004E37F2">
          <w:rPr>
            <w:noProof/>
            <w:webHidden/>
          </w:rPr>
        </w:r>
        <w:r w:rsidR="004E37F2">
          <w:rPr>
            <w:noProof/>
            <w:webHidden/>
          </w:rPr>
          <w:fldChar w:fldCharType="separate"/>
        </w:r>
        <w:r w:rsidR="004E37F2">
          <w:rPr>
            <w:noProof/>
            <w:webHidden/>
          </w:rPr>
          <w:t>16</w:t>
        </w:r>
        <w:r w:rsidR="004E37F2">
          <w:rPr>
            <w:noProof/>
            <w:webHidden/>
          </w:rPr>
          <w:fldChar w:fldCharType="end"/>
        </w:r>
      </w:hyperlink>
    </w:p>
    <w:p w14:paraId="050230EA" w14:textId="2C2AC3F3"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82" w:history="1">
        <w:r w:rsidR="004E37F2" w:rsidRPr="00C134DF">
          <w:rPr>
            <w:rStyle w:val="Hyperlink"/>
            <w:noProof/>
          </w:rPr>
          <w:t>Parts of a Value with a Nested _</w:t>
        </w:r>
        <w:r w:rsidR="004E37F2">
          <w:rPr>
            <w:noProof/>
            <w:webHidden/>
          </w:rPr>
          <w:tab/>
        </w:r>
        <w:r w:rsidR="004E37F2">
          <w:rPr>
            <w:noProof/>
            <w:webHidden/>
          </w:rPr>
          <w:fldChar w:fldCharType="begin"/>
        </w:r>
        <w:r w:rsidR="004E37F2">
          <w:rPr>
            <w:noProof/>
            <w:webHidden/>
          </w:rPr>
          <w:instrText xml:space="preserve"> PAGEREF _Toc106714982 \h </w:instrText>
        </w:r>
        <w:r w:rsidR="004E37F2">
          <w:rPr>
            <w:noProof/>
            <w:webHidden/>
          </w:rPr>
        </w:r>
        <w:r w:rsidR="004E37F2">
          <w:rPr>
            <w:noProof/>
            <w:webHidden/>
          </w:rPr>
          <w:fldChar w:fldCharType="separate"/>
        </w:r>
        <w:r w:rsidR="004E37F2">
          <w:rPr>
            <w:noProof/>
            <w:webHidden/>
          </w:rPr>
          <w:t>17</w:t>
        </w:r>
        <w:r w:rsidR="004E37F2">
          <w:rPr>
            <w:noProof/>
            <w:webHidden/>
          </w:rPr>
          <w:fldChar w:fldCharType="end"/>
        </w:r>
      </w:hyperlink>
    </w:p>
    <w:p w14:paraId="401B3383" w14:textId="23383713"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83" w:history="1">
        <w:r w:rsidR="004E37F2" w:rsidRPr="00C134DF">
          <w:rPr>
            <w:rStyle w:val="Hyperlink"/>
            <w:noProof/>
          </w:rPr>
          <w:t>An Unused Variable by Starting Its Name with _</w:t>
        </w:r>
        <w:r w:rsidR="004E37F2">
          <w:rPr>
            <w:noProof/>
            <w:webHidden/>
          </w:rPr>
          <w:tab/>
        </w:r>
        <w:r w:rsidR="004E37F2">
          <w:rPr>
            <w:noProof/>
            <w:webHidden/>
          </w:rPr>
          <w:fldChar w:fldCharType="begin"/>
        </w:r>
        <w:r w:rsidR="004E37F2">
          <w:rPr>
            <w:noProof/>
            <w:webHidden/>
          </w:rPr>
          <w:instrText xml:space="preserve"> PAGEREF _Toc106714983 \h </w:instrText>
        </w:r>
        <w:r w:rsidR="004E37F2">
          <w:rPr>
            <w:noProof/>
            <w:webHidden/>
          </w:rPr>
        </w:r>
        <w:r w:rsidR="004E37F2">
          <w:rPr>
            <w:noProof/>
            <w:webHidden/>
          </w:rPr>
          <w:fldChar w:fldCharType="separate"/>
        </w:r>
        <w:r w:rsidR="004E37F2">
          <w:rPr>
            <w:noProof/>
            <w:webHidden/>
          </w:rPr>
          <w:t>18</w:t>
        </w:r>
        <w:r w:rsidR="004E37F2">
          <w:rPr>
            <w:noProof/>
            <w:webHidden/>
          </w:rPr>
          <w:fldChar w:fldCharType="end"/>
        </w:r>
      </w:hyperlink>
    </w:p>
    <w:p w14:paraId="6E93EC66" w14:textId="78549C5E" w:rsidR="004E37F2" w:rsidRDefault="00000000">
      <w:pPr>
        <w:pStyle w:val="TOC3"/>
        <w:tabs>
          <w:tab w:val="right" w:leader="dot" w:pos="8090"/>
        </w:tabs>
        <w:rPr>
          <w:rFonts w:asciiTheme="minorHAnsi" w:eastAsiaTheme="minorEastAsia" w:hAnsiTheme="minorHAnsi" w:cstheme="minorBidi"/>
          <w:noProof/>
          <w:lang w:val="en-GB" w:eastAsia="en-GB"/>
        </w:rPr>
      </w:pPr>
      <w:hyperlink w:anchor="_Toc106714984" w:history="1">
        <w:r w:rsidR="004E37F2" w:rsidRPr="00C134DF">
          <w:rPr>
            <w:rStyle w:val="Hyperlink"/>
            <w:noProof/>
          </w:rPr>
          <w:t>Remaining Parts of a Value with ..</w:t>
        </w:r>
        <w:r w:rsidR="004E37F2">
          <w:rPr>
            <w:noProof/>
            <w:webHidden/>
          </w:rPr>
          <w:tab/>
        </w:r>
        <w:r w:rsidR="004E37F2">
          <w:rPr>
            <w:noProof/>
            <w:webHidden/>
          </w:rPr>
          <w:fldChar w:fldCharType="begin"/>
        </w:r>
        <w:r w:rsidR="004E37F2">
          <w:rPr>
            <w:noProof/>
            <w:webHidden/>
          </w:rPr>
          <w:instrText xml:space="preserve"> PAGEREF _Toc106714984 \h </w:instrText>
        </w:r>
        <w:r w:rsidR="004E37F2">
          <w:rPr>
            <w:noProof/>
            <w:webHidden/>
          </w:rPr>
        </w:r>
        <w:r w:rsidR="004E37F2">
          <w:rPr>
            <w:noProof/>
            <w:webHidden/>
          </w:rPr>
          <w:fldChar w:fldCharType="separate"/>
        </w:r>
        <w:r w:rsidR="004E37F2">
          <w:rPr>
            <w:noProof/>
            <w:webHidden/>
          </w:rPr>
          <w:t>19</w:t>
        </w:r>
        <w:r w:rsidR="004E37F2">
          <w:rPr>
            <w:noProof/>
            <w:webHidden/>
          </w:rPr>
          <w:fldChar w:fldCharType="end"/>
        </w:r>
      </w:hyperlink>
    </w:p>
    <w:p w14:paraId="3BE0EDA8" w14:textId="003B7C25" w:rsidR="004E37F2" w:rsidRDefault="00000000" w:rsidP="004E37F2">
      <w:pPr>
        <w:pStyle w:val="TOC2"/>
        <w:rPr>
          <w:rFonts w:asciiTheme="minorHAnsi" w:eastAsiaTheme="minorEastAsia" w:hAnsiTheme="minorHAnsi" w:cstheme="minorBidi"/>
          <w:noProof/>
          <w:lang w:val="en-GB" w:eastAsia="en-GB"/>
        </w:rPr>
      </w:pPr>
      <w:hyperlink w:anchor="_Toc106714985" w:history="1">
        <w:r w:rsidR="004E37F2" w:rsidRPr="00C134DF">
          <w:rPr>
            <w:rStyle w:val="Hyperlink"/>
            <w:noProof/>
            <w:lang w:eastAsia="en-GB"/>
          </w:rPr>
          <w:t>Extra Conditionals with Match Guards</w:t>
        </w:r>
        <w:r w:rsidR="004E37F2">
          <w:rPr>
            <w:noProof/>
            <w:webHidden/>
          </w:rPr>
          <w:tab/>
        </w:r>
        <w:r w:rsidR="004E37F2">
          <w:rPr>
            <w:noProof/>
            <w:webHidden/>
          </w:rPr>
          <w:fldChar w:fldCharType="begin"/>
        </w:r>
        <w:r w:rsidR="004E37F2">
          <w:rPr>
            <w:noProof/>
            <w:webHidden/>
          </w:rPr>
          <w:instrText xml:space="preserve"> PAGEREF _Toc106714985 \h </w:instrText>
        </w:r>
        <w:r w:rsidR="004E37F2">
          <w:rPr>
            <w:noProof/>
            <w:webHidden/>
          </w:rPr>
        </w:r>
        <w:r w:rsidR="004E37F2">
          <w:rPr>
            <w:noProof/>
            <w:webHidden/>
          </w:rPr>
          <w:fldChar w:fldCharType="separate"/>
        </w:r>
        <w:r w:rsidR="004E37F2">
          <w:rPr>
            <w:noProof/>
            <w:webHidden/>
          </w:rPr>
          <w:t>21</w:t>
        </w:r>
        <w:r w:rsidR="004E37F2">
          <w:rPr>
            <w:noProof/>
            <w:webHidden/>
          </w:rPr>
          <w:fldChar w:fldCharType="end"/>
        </w:r>
      </w:hyperlink>
    </w:p>
    <w:p w14:paraId="3F0A0F63" w14:textId="1C7CE49A" w:rsidR="004E37F2" w:rsidRDefault="00000000" w:rsidP="004E37F2">
      <w:pPr>
        <w:pStyle w:val="TOC2"/>
        <w:rPr>
          <w:rFonts w:asciiTheme="minorHAnsi" w:eastAsiaTheme="minorEastAsia" w:hAnsiTheme="minorHAnsi" w:cstheme="minorBidi"/>
          <w:noProof/>
          <w:lang w:val="en-GB" w:eastAsia="en-GB"/>
        </w:rPr>
      </w:pPr>
      <w:hyperlink w:anchor="_Toc106714986" w:history="1">
        <w:r w:rsidR="004E37F2" w:rsidRPr="00C134DF">
          <w:rPr>
            <w:rStyle w:val="Hyperlink"/>
            <w:noProof/>
          </w:rPr>
          <w:t>@</w:t>
        </w:r>
        <w:r w:rsidR="004E37F2" w:rsidRPr="00C134DF">
          <w:rPr>
            <w:rStyle w:val="Hyperlink"/>
            <w:noProof/>
            <w:lang w:eastAsia="en-GB"/>
          </w:rPr>
          <w:t xml:space="preserve"> Bindings</w:t>
        </w:r>
        <w:r w:rsidR="004E37F2">
          <w:rPr>
            <w:noProof/>
            <w:webHidden/>
          </w:rPr>
          <w:tab/>
        </w:r>
        <w:r w:rsidR="004E37F2">
          <w:rPr>
            <w:noProof/>
            <w:webHidden/>
          </w:rPr>
          <w:fldChar w:fldCharType="begin"/>
        </w:r>
        <w:r w:rsidR="004E37F2">
          <w:rPr>
            <w:noProof/>
            <w:webHidden/>
          </w:rPr>
          <w:instrText xml:space="preserve"> PAGEREF _Toc106714986 \h </w:instrText>
        </w:r>
        <w:r w:rsidR="004E37F2">
          <w:rPr>
            <w:noProof/>
            <w:webHidden/>
          </w:rPr>
        </w:r>
        <w:r w:rsidR="004E37F2">
          <w:rPr>
            <w:noProof/>
            <w:webHidden/>
          </w:rPr>
          <w:fldChar w:fldCharType="separate"/>
        </w:r>
        <w:r w:rsidR="004E37F2">
          <w:rPr>
            <w:noProof/>
            <w:webHidden/>
          </w:rPr>
          <w:t>23</w:t>
        </w:r>
        <w:r w:rsidR="004E37F2">
          <w:rPr>
            <w:noProof/>
            <w:webHidden/>
          </w:rPr>
          <w:fldChar w:fldCharType="end"/>
        </w:r>
      </w:hyperlink>
    </w:p>
    <w:p w14:paraId="7FFD1C22" w14:textId="305DA1E9" w:rsidR="004E37F2" w:rsidRDefault="00000000" w:rsidP="001123A3">
      <w:pPr>
        <w:pStyle w:val="TOC1"/>
        <w:rPr>
          <w:rFonts w:asciiTheme="minorHAnsi" w:eastAsiaTheme="minorEastAsia" w:hAnsiTheme="minorHAnsi" w:cstheme="minorBidi"/>
          <w:noProof/>
          <w:lang w:val="en-GB" w:eastAsia="en-GB"/>
        </w:rPr>
      </w:pPr>
      <w:hyperlink w:anchor="_Toc106714987" w:history="1">
        <w:r w:rsidR="004E37F2" w:rsidRPr="00C134DF">
          <w:rPr>
            <w:rStyle w:val="Hyperlink"/>
            <w:noProof/>
            <w:lang w:eastAsia="en-GB"/>
          </w:rPr>
          <w:t>Summary</w:t>
        </w:r>
        <w:r w:rsidR="004E37F2">
          <w:rPr>
            <w:noProof/>
            <w:webHidden/>
          </w:rPr>
          <w:tab/>
        </w:r>
        <w:r w:rsidR="004E37F2">
          <w:rPr>
            <w:noProof/>
            <w:webHidden/>
          </w:rPr>
          <w:fldChar w:fldCharType="begin"/>
        </w:r>
        <w:r w:rsidR="004E37F2">
          <w:rPr>
            <w:noProof/>
            <w:webHidden/>
          </w:rPr>
          <w:instrText xml:space="preserve"> PAGEREF _Toc106714987 \h </w:instrText>
        </w:r>
        <w:r w:rsidR="004E37F2">
          <w:rPr>
            <w:noProof/>
            <w:webHidden/>
          </w:rPr>
        </w:r>
        <w:r w:rsidR="004E37F2">
          <w:rPr>
            <w:noProof/>
            <w:webHidden/>
          </w:rPr>
          <w:fldChar w:fldCharType="separate"/>
        </w:r>
        <w:r w:rsidR="004E37F2">
          <w:rPr>
            <w:noProof/>
            <w:webHidden/>
          </w:rPr>
          <w:t>23</w:t>
        </w:r>
        <w:r w:rsidR="004E37F2">
          <w:rPr>
            <w:noProof/>
            <w:webHidden/>
          </w:rPr>
          <w:fldChar w:fldCharType="end"/>
        </w:r>
      </w:hyperlink>
    </w:p>
    <w:p w14:paraId="01F14A41" w14:textId="22D7F77A" w:rsidR="00261C3B" w:rsidRDefault="00261C3B" w:rsidP="00AA45A3">
      <w:pPr>
        <w:pStyle w:val="ChapterNumber"/>
        <w:numPr>
          <w:ilvl w:val="0"/>
          <w:numId w:val="0"/>
        </w:numPr>
        <w:rPr>
          <w:lang w:eastAsia="en-GB"/>
        </w:rPr>
        <w:pPrChange w:id="2" w:author="Carol Nichols" w:date="2022-09-13T12:49:00Z">
          <w:pPr>
            <w:pStyle w:val="ChapterNumber"/>
          </w:pPr>
        </w:pPrChange>
      </w:pPr>
      <w:r>
        <w:rPr>
          <w:lang w:eastAsia="en-GB"/>
        </w:rPr>
        <w:lastRenderedPageBreak/>
        <w:fldChar w:fldCharType="end"/>
      </w:r>
      <w:ins w:id="3" w:author="Carol Nichols" w:date="2022-09-13T12:49:00Z">
        <w:r w:rsidR="00AA45A3">
          <w:rPr>
            <w:lang w:eastAsia="en-GB"/>
          </w:rPr>
          <w:t>18</w:t>
        </w:r>
      </w:ins>
    </w:p>
    <w:p w14:paraId="5C7F6626" w14:textId="11B25847" w:rsidR="005D0EC5" w:rsidRPr="005D0EC5" w:rsidRDefault="005D0EC5" w:rsidP="00261C3B">
      <w:pPr>
        <w:pStyle w:val="ChapterTitle"/>
        <w:rPr>
          <w:lang w:eastAsia="en-GB"/>
        </w:rPr>
      </w:pPr>
      <w:r w:rsidRPr="005D0EC5">
        <w:rPr>
          <w:lang w:eastAsia="en-GB"/>
        </w:rPr>
        <w:t>Patterns and Matching</w:t>
      </w:r>
    </w:p>
    <w:p w14:paraId="1E7EA2F0" w14:textId="44EB69FD" w:rsidR="005D0EC5" w:rsidRPr="005D0EC5" w:rsidRDefault="001E4776" w:rsidP="004E37F2">
      <w:pPr>
        <w:pStyle w:val="ChapterIntro"/>
        <w:rPr>
          <w:lang w:eastAsia="en-GB"/>
        </w:rPr>
      </w:pPr>
      <w:r w:rsidRPr="00D94E7F">
        <w:fldChar w:fldCharType="begin"/>
      </w:r>
      <w:r w:rsidRPr="00F579DF">
        <w:instrText xml:space="preserve"> XE "patterns startRange" </w:instrText>
      </w:r>
      <w:r w:rsidRPr="00D94E7F">
        <w:fldChar w:fldCharType="end"/>
      </w:r>
      <w:r w:rsidR="005D0EC5" w:rsidRPr="00261C3B">
        <w:rPr>
          <w:rStyle w:val="Italic"/>
        </w:rPr>
        <w:t>Patterns</w:t>
      </w:r>
      <w:r w:rsidR="005D0EC5" w:rsidRPr="005D0EC5">
        <w:t xml:space="preserve"> are a special syntax in Rust for matching against the structure of types, both complex and simple. Using patterns in conjunction with </w:t>
      </w:r>
      <w:r w:rsidR="005D0EC5" w:rsidRPr="00261C3B">
        <w:rPr>
          <w:rStyle w:val="Literal"/>
        </w:rPr>
        <w:t>match</w:t>
      </w:r>
      <w:r w:rsidR="005D0EC5">
        <w:rPr>
          <w:lang w:eastAsia="en-GB"/>
        </w:rPr>
        <w:t xml:space="preserve"> </w:t>
      </w:r>
      <w:r w:rsidR="005D0EC5" w:rsidRPr="005D0EC5">
        <w:rPr>
          <w:lang w:eastAsia="en-GB"/>
        </w:rPr>
        <w:t>expressions and other constructs gives you more control over a program’s</w:t>
      </w:r>
      <w:r w:rsidR="005D0EC5">
        <w:rPr>
          <w:lang w:eastAsia="en-GB"/>
        </w:rPr>
        <w:t xml:space="preserve"> </w:t>
      </w:r>
      <w:r w:rsidR="005D0EC5" w:rsidRPr="005D0EC5">
        <w:rPr>
          <w:lang w:eastAsia="en-GB"/>
        </w:rPr>
        <w:t>control flow. A pattern consists of some combination of the following:</w:t>
      </w:r>
    </w:p>
    <w:p w14:paraId="7B3D9093" w14:textId="77777777" w:rsidR="005D0EC5" w:rsidRPr="005D0EC5" w:rsidRDefault="005D0EC5" w:rsidP="00261C3B">
      <w:pPr>
        <w:pStyle w:val="ListBullet"/>
        <w:rPr>
          <w:lang w:eastAsia="en-GB"/>
        </w:rPr>
      </w:pPr>
      <w:r w:rsidRPr="005D0EC5">
        <w:rPr>
          <w:lang w:eastAsia="en-GB"/>
        </w:rPr>
        <w:t>Literals</w:t>
      </w:r>
    </w:p>
    <w:p w14:paraId="03E04ADF" w14:textId="77777777" w:rsidR="005D0EC5" w:rsidRPr="005D0EC5" w:rsidRDefault="005D0EC5" w:rsidP="00261C3B">
      <w:pPr>
        <w:pStyle w:val="ListBullet"/>
        <w:rPr>
          <w:lang w:eastAsia="en-GB"/>
        </w:rPr>
      </w:pPr>
      <w:r w:rsidRPr="005D0EC5">
        <w:rPr>
          <w:lang w:eastAsia="en-GB"/>
        </w:rPr>
        <w:t>Destructured arrays, enums, structs, or tuples</w:t>
      </w:r>
    </w:p>
    <w:p w14:paraId="4EA4FD0A" w14:textId="77777777" w:rsidR="005D0EC5" w:rsidRPr="005D0EC5" w:rsidRDefault="005D0EC5" w:rsidP="00261C3B">
      <w:pPr>
        <w:pStyle w:val="ListBullet"/>
        <w:rPr>
          <w:lang w:eastAsia="en-GB"/>
        </w:rPr>
      </w:pPr>
      <w:r w:rsidRPr="005D0EC5">
        <w:rPr>
          <w:lang w:eastAsia="en-GB"/>
        </w:rPr>
        <w:t>Variables</w:t>
      </w:r>
    </w:p>
    <w:p w14:paraId="2A8C5308" w14:textId="77777777" w:rsidR="005D0EC5" w:rsidRPr="005D0EC5" w:rsidRDefault="005D0EC5" w:rsidP="00261C3B">
      <w:pPr>
        <w:pStyle w:val="ListBullet"/>
        <w:rPr>
          <w:lang w:eastAsia="en-GB"/>
        </w:rPr>
      </w:pPr>
      <w:r w:rsidRPr="005D0EC5">
        <w:rPr>
          <w:lang w:eastAsia="en-GB"/>
        </w:rPr>
        <w:t>Wildcards</w:t>
      </w:r>
    </w:p>
    <w:p w14:paraId="645A310C" w14:textId="77777777" w:rsidR="005D0EC5" w:rsidRPr="005D0EC5" w:rsidRDefault="005D0EC5" w:rsidP="00261C3B">
      <w:pPr>
        <w:pStyle w:val="ListBullet"/>
        <w:rPr>
          <w:lang w:eastAsia="en-GB"/>
        </w:rPr>
      </w:pPr>
      <w:r w:rsidRPr="005D0EC5">
        <w:rPr>
          <w:lang w:eastAsia="en-GB"/>
        </w:rPr>
        <w:t>Placeholders</w:t>
      </w:r>
    </w:p>
    <w:p w14:paraId="73187CB6" w14:textId="012AC737" w:rsidR="005D0EC5" w:rsidRPr="005D0EC5" w:rsidRDefault="005D0EC5" w:rsidP="005D0EC5">
      <w:pPr>
        <w:pStyle w:val="Body"/>
        <w:rPr>
          <w:lang w:eastAsia="en-GB"/>
        </w:rPr>
      </w:pPr>
      <w:r w:rsidRPr="005D0EC5">
        <w:t xml:space="preserve">Some example patterns include </w:t>
      </w:r>
      <w:r w:rsidRPr="00261C3B">
        <w:rPr>
          <w:rStyle w:val="Literal"/>
        </w:rPr>
        <w:t>x</w:t>
      </w:r>
      <w:r w:rsidRPr="005D0EC5">
        <w:t xml:space="preserve">, </w:t>
      </w:r>
      <w:r w:rsidRPr="00261C3B">
        <w:rPr>
          <w:rStyle w:val="Literal"/>
        </w:rPr>
        <w:t>(a, 3)</w:t>
      </w:r>
      <w:r w:rsidRPr="005D0EC5">
        <w:t xml:space="preserve">, and </w:t>
      </w:r>
      <w:r w:rsidRPr="00261C3B">
        <w:rPr>
          <w:rStyle w:val="Literal"/>
        </w:rPr>
        <w:t>Some(Color::Red)</w:t>
      </w:r>
      <w:r w:rsidRPr="005D0EC5">
        <w:t>. In the contexts in which patterns are valid, these components describe the shape of data. Our program then matches values against the patterns to determine whether it has the correct shape of data to continue running a particular piece of code</w:t>
      </w:r>
      <w:r w:rsidR="004E37F2">
        <w:t>.</w:t>
      </w:r>
    </w:p>
    <w:p w14:paraId="680F2F1B" w14:textId="44ACA4E1" w:rsidR="005D0EC5" w:rsidRPr="005D0EC5" w:rsidRDefault="005D0EC5" w:rsidP="005D0EC5">
      <w:pPr>
        <w:pStyle w:val="Body"/>
        <w:rPr>
          <w:lang w:eastAsia="en-GB"/>
        </w:rPr>
      </w:pPr>
      <w:r w:rsidRPr="005D0EC5">
        <w:rPr>
          <w:lang w:eastAsia="en-GB"/>
        </w:rPr>
        <w:t>To use a pattern, we compare it to some value. If the pattern matches the</w:t>
      </w:r>
      <w:r>
        <w:rPr>
          <w:lang w:eastAsia="en-GB"/>
        </w:rPr>
        <w:t xml:space="preserve"> </w:t>
      </w:r>
      <w:r w:rsidRPr="005D0EC5">
        <w:rPr>
          <w:lang w:eastAsia="en-GB"/>
        </w:rPr>
        <w:lastRenderedPageBreak/>
        <w:t xml:space="preserve">value, we use the value parts in our code. Recall the </w:t>
      </w:r>
      <w:r w:rsidRPr="00261C3B">
        <w:rPr>
          <w:rStyle w:val="Literal"/>
        </w:rPr>
        <w:t>match</w:t>
      </w:r>
      <w:r w:rsidRPr="005D0EC5">
        <w:rPr>
          <w:lang w:eastAsia="en-GB"/>
        </w:rPr>
        <w:t xml:space="preserve"> expressions in</w:t>
      </w:r>
      <w:r>
        <w:rPr>
          <w:lang w:eastAsia="en-GB"/>
        </w:rPr>
        <w:t xml:space="preserve"> </w:t>
      </w:r>
      <w:r w:rsidRPr="00086C80">
        <w:rPr>
          <w:rStyle w:val="Xref"/>
        </w:rPr>
        <w:t>Chapter 6</w:t>
      </w:r>
      <w:r w:rsidRPr="005D0EC5">
        <w:rPr>
          <w:lang w:eastAsia="en-GB"/>
        </w:rPr>
        <w:t xml:space="preserve"> that used patterns, such as the coin-sorting machine example. If the</w:t>
      </w:r>
      <w:r>
        <w:rPr>
          <w:lang w:eastAsia="en-GB"/>
        </w:rPr>
        <w:t xml:space="preserve"> </w:t>
      </w:r>
      <w:r w:rsidRPr="005D0EC5">
        <w:rPr>
          <w:lang w:eastAsia="en-GB"/>
        </w:rPr>
        <w:t>value fits the shape of the pattern, we can use the named pieces. If it</w:t>
      </w:r>
      <w:r>
        <w:rPr>
          <w:lang w:eastAsia="en-GB"/>
        </w:rPr>
        <w:t xml:space="preserve"> </w:t>
      </w:r>
      <w:r w:rsidRPr="005D0EC5">
        <w:rPr>
          <w:lang w:eastAsia="en-GB"/>
        </w:rPr>
        <w:t>doesn’t, the code associated with the pattern won’t run.</w:t>
      </w:r>
    </w:p>
    <w:p w14:paraId="298EFD38" w14:textId="61F09AEE" w:rsidR="005D0EC5" w:rsidRPr="005D0EC5" w:rsidRDefault="005D0EC5" w:rsidP="00261C3B">
      <w:pPr>
        <w:pStyle w:val="Body"/>
        <w:rPr>
          <w:lang w:eastAsia="en-GB"/>
        </w:rPr>
      </w:pPr>
      <w:r w:rsidRPr="005D0EC5">
        <w:rPr>
          <w:lang w:eastAsia="en-GB"/>
        </w:rPr>
        <w:t>This chapter is a reference on all things related to patterns. We’ll cover the</w:t>
      </w:r>
      <w:r>
        <w:rPr>
          <w:lang w:eastAsia="en-GB"/>
        </w:rPr>
        <w:t xml:space="preserve"> </w:t>
      </w:r>
      <w:r w:rsidRPr="005D0EC5">
        <w:rPr>
          <w:lang w:eastAsia="en-GB"/>
        </w:rPr>
        <w:t>valid places to use patterns, the difference between refutable and irrefutable</w:t>
      </w:r>
      <w:r>
        <w:rPr>
          <w:lang w:eastAsia="en-GB"/>
        </w:rPr>
        <w:t xml:space="preserve"> </w:t>
      </w:r>
      <w:r w:rsidRPr="005D0EC5">
        <w:rPr>
          <w:lang w:eastAsia="en-GB"/>
        </w:rPr>
        <w:t>patterns, and the different kinds of pattern syntax that you might see. By the</w:t>
      </w:r>
      <w:r>
        <w:rPr>
          <w:lang w:eastAsia="en-GB"/>
        </w:rPr>
        <w:t xml:space="preserve"> </w:t>
      </w:r>
      <w:r w:rsidRPr="005D0EC5">
        <w:rPr>
          <w:lang w:eastAsia="en-GB"/>
        </w:rPr>
        <w:t>end of the chapter, you’ll know how to use patterns to express many concepts in</w:t>
      </w:r>
      <w:r>
        <w:rPr>
          <w:lang w:eastAsia="en-GB"/>
        </w:rPr>
        <w:t xml:space="preserve"> </w:t>
      </w:r>
      <w:r w:rsidRPr="005D0EC5">
        <w:rPr>
          <w:lang w:eastAsia="en-GB"/>
        </w:rPr>
        <w:t>a clear way.</w:t>
      </w:r>
    </w:p>
    <w:p w14:paraId="6D952216" w14:textId="77777777" w:rsidR="005D0EC5" w:rsidRPr="005D0EC5" w:rsidRDefault="005D0EC5" w:rsidP="005D0EC5">
      <w:pPr>
        <w:pStyle w:val="HeadA"/>
        <w:rPr>
          <w:lang w:eastAsia="en-GB"/>
        </w:rPr>
      </w:pPr>
      <w:bookmarkStart w:id="4" w:name="all-the-places-patterns-can-be-used"/>
      <w:bookmarkStart w:id="5" w:name="_Toc106714962"/>
      <w:bookmarkEnd w:id="4"/>
      <w:r w:rsidRPr="005D0EC5">
        <w:rPr>
          <w:lang w:eastAsia="en-GB"/>
        </w:rPr>
        <w:t>All the Places Patterns Can Be Used</w:t>
      </w:r>
      <w:bookmarkEnd w:id="5"/>
    </w:p>
    <w:p w14:paraId="0D49908B" w14:textId="2BFE1D56" w:rsidR="005D0EC5" w:rsidRPr="005D0EC5" w:rsidRDefault="005D0EC5" w:rsidP="00261C3B">
      <w:pPr>
        <w:pStyle w:val="Body"/>
        <w:rPr>
          <w:lang w:eastAsia="en-GB"/>
        </w:rPr>
      </w:pPr>
      <w:r w:rsidRPr="005D0EC5">
        <w:rPr>
          <w:lang w:eastAsia="en-GB"/>
        </w:rPr>
        <w:t>Patterns pop up in a number of places in Rust, and you’ve been using them a lot</w:t>
      </w:r>
      <w:r>
        <w:rPr>
          <w:lang w:eastAsia="en-GB"/>
        </w:rPr>
        <w:t xml:space="preserve"> </w:t>
      </w:r>
      <w:r w:rsidRPr="005D0EC5">
        <w:rPr>
          <w:lang w:eastAsia="en-GB"/>
        </w:rPr>
        <w:t>without realizing it! This section discusses all the places where patterns are</w:t>
      </w:r>
      <w:r>
        <w:rPr>
          <w:lang w:eastAsia="en-GB"/>
        </w:rPr>
        <w:t xml:space="preserve"> </w:t>
      </w:r>
      <w:r w:rsidRPr="005D0EC5">
        <w:rPr>
          <w:lang w:eastAsia="en-GB"/>
        </w:rPr>
        <w:t>valid.</w:t>
      </w:r>
    </w:p>
    <w:bookmarkStart w:id="6" w:name="`match`-arms"/>
    <w:bookmarkStart w:id="7" w:name="_Toc106714963"/>
    <w:bookmarkEnd w:id="6"/>
    <w:p w14:paraId="5A3AE35C" w14:textId="183F107F" w:rsidR="005D0EC5" w:rsidRPr="005D0EC5" w:rsidRDefault="00205023" w:rsidP="00261C3B">
      <w:pPr>
        <w:pStyle w:val="HeadB"/>
        <w:rPr>
          <w:lang w:eastAsia="en-GB"/>
        </w:rPr>
      </w:pPr>
      <w:r>
        <w:fldChar w:fldCharType="begin"/>
      </w:r>
      <w:r>
        <w:instrText xml:space="preserve"> XE "</w:instrText>
      </w:r>
      <w:r w:rsidRPr="004E134F">
        <w:instrText>match</w:instrText>
      </w:r>
      <w:r>
        <w:instrText xml:space="preserve"> expression</w:instrText>
      </w:r>
      <w:r w:rsidRPr="004E134F">
        <w:instrText>:patterns</w:instrText>
      </w:r>
      <w:r>
        <w:instrText xml:space="preserve"> in startRange" </w:instrText>
      </w:r>
      <w:r>
        <w:fldChar w:fldCharType="end"/>
      </w:r>
      <w:r w:rsidR="005D2A72">
        <w:fldChar w:fldCharType="begin"/>
      </w:r>
      <w:r w:rsidR="005D2A72">
        <w:instrText xml:space="preserve"> XE "</w:instrText>
      </w:r>
      <w:r w:rsidR="005D2A72" w:rsidRPr="00BE574B">
        <w:instrText>patterns</w:instrText>
      </w:r>
      <w:r w:rsidR="005D2A72">
        <w:instrText xml:space="preserve">:in match expressions startRange" </w:instrText>
      </w:r>
      <w:r w:rsidR="005D2A72">
        <w:fldChar w:fldCharType="end"/>
      </w:r>
      <w:r w:rsidR="005D0EC5" w:rsidRPr="00261C3B">
        <w:t>match</w:t>
      </w:r>
      <w:r w:rsidR="005D0EC5" w:rsidRPr="005D0EC5">
        <w:rPr>
          <w:lang w:eastAsia="en-GB"/>
        </w:rPr>
        <w:t xml:space="preserve"> Arms</w:t>
      </w:r>
      <w:bookmarkEnd w:id="7"/>
    </w:p>
    <w:p w14:paraId="20312979" w14:textId="245B3FD5" w:rsidR="005D0EC5" w:rsidRPr="005D0EC5" w:rsidRDefault="005D0EC5" w:rsidP="005D0EC5">
      <w:pPr>
        <w:pStyle w:val="Body"/>
        <w:rPr>
          <w:lang w:eastAsia="en-GB"/>
        </w:rPr>
      </w:pPr>
      <w:r w:rsidRPr="005D0EC5">
        <w:t xml:space="preserve">As discussed in </w:t>
      </w:r>
      <w:r w:rsidRPr="00086C80">
        <w:rPr>
          <w:rStyle w:val="Xref"/>
        </w:rPr>
        <w:t>Chapter 6</w:t>
      </w:r>
      <w:r w:rsidRPr="005D0EC5">
        <w:t xml:space="preserve">, we use patterns in the arms of </w:t>
      </w:r>
      <w:r w:rsidRPr="00261C3B">
        <w:rPr>
          <w:rStyle w:val="Literal"/>
        </w:rPr>
        <w:t>match</w:t>
      </w:r>
      <w:r w:rsidRPr="005D0EC5">
        <w:t xml:space="preserve"> expressions. Formally, </w:t>
      </w:r>
      <w:r w:rsidRPr="00261C3B">
        <w:rPr>
          <w:rStyle w:val="Literal"/>
        </w:rPr>
        <w:t>match</w:t>
      </w:r>
      <w:r w:rsidRPr="005D0EC5">
        <w:t xml:space="preserve"> expressions are defined as the keyword </w:t>
      </w:r>
      <w:r w:rsidRPr="00261C3B">
        <w:rPr>
          <w:rStyle w:val="Literal"/>
        </w:rPr>
        <w:t>match</w:t>
      </w:r>
      <w:r w:rsidRPr="005D0EC5">
        <w:rPr>
          <w:lang w:eastAsia="en-GB"/>
        </w:rPr>
        <w:t>, a value to</w:t>
      </w:r>
      <w:r>
        <w:rPr>
          <w:lang w:eastAsia="en-GB"/>
        </w:rPr>
        <w:t xml:space="preserve"> </w:t>
      </w:r>
      <w:r w:rsidRPr="005D0EC5">
        <w:rPr>
          <w:lang w:eastAsia="en-GB"/>
        </w:rPr>
        <w:t>match on, and one or more match arms that consist of a pattern and an</w:t>
      </w:r>
      <w:r>
        <w:rPr>
          <w:lang w:eastAsia="en-GB"/>
        </w:rPr>
        <w:t xml:space="preserve"> </w:t>
      </w:r>
      <w:r w:rsidRPr="005D0EC5">
        <w:rPr>
          <w:lang w:eastAsia="en-GB"/>
        </w:rPr>
        <w:t>expression to run if the value matches that arm’s pattern, like this:</w:t>
      </w:r>
    </w:p>
    <w:p w14:paraId="1910D3C3" w14:textId="77777777" w:rsidR="005D0EC5" w:rsidRPr="005D0EC5" w:rsidRDefault="005D0EC5" w:rsidP="00261C3B">
      <w:pPr>
        <w:pStyle w:val="Code"/>
        <w:rPr>
          <w:lang w:eastAsia="en-GB"/>
        </w:rPr>
      </w:pPr>
      <w:r w:rsidRPr="005D0EC5">
        <w:rPr>
          <w:lang w:eastAsia="en-GB"/>
        </w:rPr>
        <w:t xml:space="preserve">match </w:t>
      </w:r>
      <w:r w:rsidRPr="00D94E7F">
        <w:rPr>
          <w:rStyle w:val="LiteralItalic"/>
        </w:rPr>
        <w:t>VALUE</w:t>
      </w:r>
      <w:r w:rsidRPr="005D0EC5">
        <w:rPr>
          <w:lang w:eastAsia="en-GB"/>
        </w:rPr>
        <w:t xml:space="preserve"> {</w:t>
      </w:r>
    </w:p>
    <w:p w14:paraId="35989A49" w14:textId="77777777" w:rsidR="005D0EC5" w:rsidRPr="005D0EC5" w:rsidRDefault="005D0EC5" w:rsidP="00261C3B">
      <w:pPr>
        <w:pStyle w:val="Code"/>
        <w:rPr>
          <w:lang w:eastAsia="en-GB"/>
        </w:rPr>
      </w:pPr>
      <w:r w:rsidRPr="005D0EC5">
        <w:rPr>
          <w:lang w:eastAsia="en-GB"/>
        </w:rPr>
        <w:t xml:space="preserve">    </w:t>
      </w:r>
      <w:r w:rsidRPr="00D94E7F">
        <w:rPr>
          <w:rStyle w:val="LiteralItalic"/>
        </w:rPr>
        <w:t>PATTERN</w:t>
      </w:r>
      <w:r w:rsidRPr="005D0EC5">
        <w:rPr>
          <w:lang w:eastAsia="en-GB"/>
        </w:rPr>
        <w:t xml:space="preserve"> =&gt; </w:t>
      </w:r>
      <w:r w:rsidRPr="00D94E7F">
        <w:rPr>
          <w:rStyle w:val="LiteralItalic"/>
        </w:rPr>
        <w:t>EXPRESSION</w:t>
      </w:r>
      <w:r w:rsidRPr="005D0EC5">
        <w:rPr>
          <w:lang w:eastAsia="en-GB"/>
        </w:rPr>
        <w:t>,</w:t>
      </w:r>
    </w:p>
    <w:p w14:paraId="3A63B012" w14:textId="77777777" w:rsidR="005D0EC5" w:rsidRPr="005D0EC5" w:rsidRDefault="005D0EC5" w:rsidP="00261C3B">
      <w:pPr>
        <w:pStyle w:val="Code"/>
        <w:rPr>
          <w:lang w:eastAsia="en-GB"/>
        </w:rPr>
      </w:pPr>
      <w:r w:rsidRPr="005D0EC5">
        <w:rPr>
          <w:lang w:eastAsia="en-GB"/>
        </w:rPr>
        <w:t xml:space="preserve">    </w:t>
      </w:r>
      <w:r w:rsidRPr="00D94E7F">
        <w:rPr>
          <w:rStyle w:val="LiteralItalic"/>
        </w:rPr>
        <w:t>PATTERN</w:t>
      </w:r>
      <w:r w:rsidRPr="005D0EC5">
        <w:rPr>
          <w:lang w:eastAsia="en-GB"/>
        </w:rPr>
        <w:t xml:space="preserve"> =&gt; </w:t>
      </w:r>
      <w:r w:rsidRPr="00D94E7F">
        <w:rPr>
          <w:rStyle w:val="LiteralItalic"/>
        </w:rPr>
        <w:t>EXPRESSION</w:t>
      </w:r>
      <w:r w:rsidRPr="005D0EC5">
        <w:rPr>
          <w:lang w:eastAsia="en-GB"/>
        </w:rPr>
        <w:t>,</w:t>
      </w:r>
    </w:p>
    <w:p w14:paraId="1D667C4E" w14:textId="77777777" w:rsidR="005D0EC5" w:rsidRPr="005D0EC5" w:rsidRDefault="005D0EC5" w:rsidP="00261C3B">
      <w:pPr>
        <w:pStyle w:val="Code"/>
        <w:rPr>
          <w:lang w:eastAsia="en-GB"/>
        </w:rPr>
      </w:pPr>
      <w:r w:rsidRPr="005D0EC5">
        <w:rPr>
          <w:lang w:eastAsia="en-GB"/>
        </w:rPr>
        <w:t xml:space="preserve">    </w:t>
      </w:r>
      <w:r w:rsidRPr="00D94E7F">
        <w:rPr>
          <w:rStyle w:val="LiteralItalic"/>
        </w:rPr>
        <w:t>PATTERN</w:t>
      </w:r>
      <w:r w:rsidRPr="005D0EC5">
        <w:rPr>
          <w:lang w:eastAsia="en-GB"/>
        </w:rPr>
        <w:t xml:space="preserve"> =&gt; </w:t>
      </w:r>
      <w:r w:rsidRPr="00D94E7F">
        <w:rPr>
          <w:rStyle w:val="LiteralItalic"/>
        </w:rPr>
        <w:t>EXPRESSION</w:t>
      </w:r>
      <w:r w:rsidRPr="005D0EC5">
        <w:rPr>
          <w:lang w:eastAsia="en-GB"/>
        </w:rPr>
        <w:t>,</w:t>
      </w:r>
    </w:p>
    <w:p w14:paraId="7FBB8709" w14:textId="77777777" w:rsidR="005D0EC5" w:rsidRPr="005D0EC5" w:rsidRDefault="005D0EC5" w:rsidP="00261C3B">
      <w:pPr>
        <w:pStyle w:val="Code"/>
        <w:rPr>
          <w:lang w:eastAsia="en-GB"/>
        </w:rPr>
      </w:pPr>
      <w:r w:rsidRPr="005D0EC5">
        <w:rPr>
          <w:lang w:eastAsia="en-GB"/>
        </w:rPr>
        <w:t>}</w:t>
      </w:r>
    </w:p>
    <w:p w14:paraId="58386824" w14:textId="08654D8A" w:rsidR="005D0EC5" w:rsidRPr="005D0EC5" w:rsidRDefault="005D0EC5" w:rsidP="005D0EC5">
      <w:pPr>
        <w:pStyle w:val="Body"/>
        <w:rPr>
          <w:lang w:eastAsia="en-GB"/>
        </w:rPr>
      </w:pPr>
      <w:commentRangeStart w:id="8"/>
      <w:r w:rsidRPr="005D0EC5">
        <w:t xml:space="preserve">For example, here’s the </w:t>
      </w:r>
      <w:r w:rsidRPr="00261C3B">
        <w:rPr>
          <w:rStyle w:val="Literal"/>
        </w:rPr>
        <w:t>match</w:t>
      </w:r>
      <w:r w:rsidRPr="005D0EC5">
        <w:t xml:space="preserve"> expression from Listing 6-5 that matches on an </w:t>
      </w:r>
      <w:r w:rsidRPr="00261C3B">
        <w:rPr>
          <w:rStyle w:val="Literal"/>
        </w:rPr>
        <w:t>Option&lt;i32&gt;</w:t>
      </w:r>
      <w:r w:rsidRPr="005D0EC5">
        <w:t xml:space="preserve"> value in the variable </w:t>
      </w:r>
      <w:r w:rsidRPr="00261C3B">
        <w:rPr>
          <w:rStyle w:val="Literal"/>
        </w:rPr>
        <w:t>x</w:t>
      </w:r>
      <w:r w:rsidRPr="005D0EC5">
        <w:rPr>
          <w:lang w:eastAsia="en-GB"/>
        </w:rPr>
        <w:t>:</w:t>
      </w:r>
    </w:p>
    <w:p w14:paraId="0700214C" w14:textId="77777777" w:rsidR="005D0EC5" w:rsidRPr="005D0EC5" w:rsidRDefault="005D0EC5" w:rsidP="00261C3B">
      <w:pPr>
        <w:pStyle w:val="Code"/>
        <w:rPr>
          <w:lang w:eastAsia="en-GB"/>
        </w:rPr>
      </w:pPr>
      <w:r w:rsidRPr="005D0EC5">
        <w:rPr>
          <w:lang w:eastAsia="en-GB"/>
        </w:rPr>
        <w:t>match x {</w:t>
      </w:r>
    </w:p>
    <w:p w14:paraId="2B0A0986" w14:textId="77777777" w:rsidR="005D0EC5" w:rsidRPr="005D0EC5" w:rsidRDefault="005D0EC5" w:rsidP="00261C3B">
      <w:pPr>
        <w:pStyle w:val="Code"/>
        <w:rPr>
          <w:lang w:eastAsia="en-GB"/>
        </w:rPr>
      </w:pPr>
      <w:r w:rsidRPr="005D0EC5">
        <w:rPr>
          <w:lang w:eastAsia="en-GB"/>
        </w:rPr>
        <w:t xml:space="preserve">    None =&gt; None,</w:t>
      </w:r>
    </w:p>
    <w:p w14:paraId="3B1C13E6" w14:textId="77777777" w:rsidR="005D0EC5" w:rsidRPr="005D0EC5" w:rsidRDefault="005D0EC5" w:rsidP="00261C3B">
      <w:pPr>
        <w:pStyle w:val="Code"/>
        <w:rPr>
          <w:lang w:eastAsia="en-GB"/>
        </w:rPr>
      </w:pPr>
      <w:r w:rsidRPr="005D0EC5">
        <w:rPr>
          <w:lang w:eastAsia="en-GB"/>
        </w:rPr>
        <w:t xml:space="preserve">    Some(i) =&gt; Some(i + 1),</w:t>
      </w:r>
    </w:p>
    <w:p w14:paraId="3F343D90" w14:textId="77777777" w:rsidR="005D0EC5" w:rsidRPr="005D0EC5" w:rsidRDefault="005D0EC5" w:rsidP="00261C3B">
      <w:pPr>
        <w:pStyle w:val="Code"/>
        <w:rPr>
          <w:lang w:eastAsia="en-GB"/>
        </w:rPr>
      </w:pPr>
      <w:r w:rsidRPr="005D0EC5">
        <w:rPr>
          <w:lang w:eastAsia="en-GB"/>
        </w:rPr>
        <w:t>}</w:t>
      </w:r>
      <w:commentRangeEnd w:id="8"/>
      <w:r w:rsidR="0090675E">
        <w:rPr>
          <w:rStyle w:val="CommentReference"/>
          <w:rFonts w:ascii="Times New Roman" w:hAnsi="Times New Roman" w:cs="Times New Roman"/>
          <w:color w:val="auto"/>
          <w:lang w:val="en-CA"/>
        </w:rPr>
        <w:commentReference w:id="8"/>
      </w:r>
    </w:p>
    <w:p w14:paraId="522AA370" w14:textId="5619C92E" w:rsidR="005D0EC5" w:rsidRPr="005D0EC5" w:rsidRDefault="005D0EC5" w:rsidP="005D0EC5">
      <w:pPr>
        <w:pStyle w:val="Body"/>
        <w:rPr>
          <w:lang w:eastAsia="en-GB"/>
        </w:rPr>
      </w:pPr>
      <w:r w:rsidRPr="005D0EC5">
        <w:t xml:space="preserve">The patterns in this </w:t>
      </w:r>
      <w:r w:rsidRPr="00261C3B">
        <w:rPr>
          <w:rStyle w:val="Literal"/>
        </w:rPr>
        <w:t>match</w:t>
      </w:r>
      <w:r w:rsidRPr="005D0EC5">
        <w:t xml:space="preserve"> expression are the </w:t>
      </w:r>
      <w:r w:rsidRPr="00261C3B">
        <w:rPr>
          <w:rStyle w:val="Literal"/>
        </w:rPr>
        <w:t>None</w:t>
      </w:r>
      <w:r w:rsidRPr="005D0EC5">
        <w:t xml:space="preserve"> and </w:t>
      </w:r>
      <w:r w:rsidRPr="00261C3B">
        <w:rPr>
          <w:rStyle w:val="Literal"/>
        </w:rPr>
        <w:t>Some(i)</w:t>
      </w:r>
      <w:r w:rsidRPr="005D0EC5">
        <w:rPr>
          <w:lang w:eastAsia="en-GB"/>
        </w:rPr>
        <w:t xml:space="preserve"> </w:t>
      </w:r>
      <w:r w:rsidR="00E72914">
        <w:rPr>
          <w:lang w:eastAsia="en-GB"/>
        </w:rPr>
        <w:t>to</w:t>
      </w:r>
      <w:r w:rsidR="00E72914" w:rsidRPr="005D0EC5">
        <w:rPr>
          <w:lang w:eastAsia="en-GB"/>
        </w:rPr>
        <w:t xml:space="preserve"> </w:t>
      </w:r>
      <w:r w:rsidRPr="005D0EC5">
        <w:rPr>
          <w:lang w:eastAsia="en-GB"/>
        </w:rPr>
        <w:t>the</w:t>
      </w:r>
      <w:r>
        <w:rPr>
          <w:lang w:eastAsia="en-GB"/>
        </w:rPr>
        <w:t xml:space="preserve"> </w:t>
      </w:r>
      <w:commentRangeStart w:id="9"/>
      <w:commentRangeStart w:id="10"/>
      <w:r w:rsidRPr="005D0EC5">
        <w:rPr>
          <w:lang w:eastAsia="en-GB"/>
        </w:rPr>
        <w:t xml:space="preserve">left </w:t>
      </w:r>
      <w:commentRangeEnd w:id="9"/>
      <w:r w:rsidR="00D94E7F">
        <w:rPr>
          <w:rStyle w:val="CommentReference"/>
          <w:rFonts w:ascii="Times New Roman" w:hAnsi="Times New Roman" w:cs="Times New Roman"/>
          <w:color w:val="auto"/>
          <w:lang w:val="en-CA"/>
        </w:rPr>
        <w:commentReference w:id="9"/>
      </w:r>
      <w:commentRangeEnd w:id="10"/>
      <w:r w:rsidR="001123A3">
        <w:rPr>
          <w:rStyle w:val="CommentReference"/>
          <w:rFonts w:ascii="Times New Roman" w:hAnsi="Times New Roman" w:cs="Times New Roman"/>
          <w:color w:val="auto"/>
          <w:lang w:val="en-CA"/>
        </w:rPr>
        <w:commentReference w:id="10"/>
      </w:r>
      <w:r w:rsidRPr="005D0EC5">
        <w:rPr>
          <w:lang w:eastAsia="en-GB"/>
        </w:rPr>
        <w:t>of each arrow.</w:t>
      </w:r>
    </w:p>
    <w:p w14:paraId="48CCEFA1" w14:textId="047BAD61" w:rsidR="005D0EC5" w:rsidRPr="005D0EC5" w:rsidRDefault="005D0EC5" w:rsidP="005D0EC5">
      <w:pPr>
        <w:pStyle w:val="Body"/>
        <w:rPr>
          <w:lang w:eastAsia="en-GB"/>
        </w:rPr>
      </w:pPr>
      <w:r w:rsidRPr="005D0EC5">
        <w:rPr>
          <w:lang w:eastAsia="en-GB"/>
        </w:rPr>
        <w:t xml:space="preserve">One requirement for </w:t>
      </w:r>
      <w:r w:rsidRPr="00261C3B">
        <w:rPr>
          <w:rStyle w:val="Literal"/>
        </w:rPr>
        <w:t>match</w:t>
      </w:r>
      <w:r w:rsidRPr="005D0EC5">
        <w:t xml:space="preserve"> expressions is that they need to be </w:t>
      </w:r>
      <w:r w:rsidRPr="00261C3B">
        <w:rPr>
          <w:rStyle w:val="Italic"/>
        </w:rPr>
        <w:t>exhaustive</w:t>
      </w:r>
      <w:r w:rsidRPr="005D0EC5">
        <w:t xml:space="preserve"> in the sense that all possibilities for the value in the </w:t>
      </w:r>
      <w:r w:rsidRPr="00261C3B">
        <w:rPr>
          <w:rStyle w:val="Literal"/>
        </w:rPr>
        <w:t>match</w:t>
      </w:r>
      <w:r w:rsidRPr="005D0EC5">
        <w:rPr>
          <w:lang w:eastAsia="en-GB"/>
        </w:rPr>
        <w:t xml:space="preserve"> expression must</w:t>
      </w:r>
      <w:r>
        <w:rPr>
          <w:lang w:eastAsia="en-GB"/>
        </w:rPr>
        <w:t xml:space="preserve"> </w:t>
      </w:r>
      <w:r w:rsidRPr="005D0EC5">
        <w:rPr>
          <w:lang w:eastAsia="en-GB"/>
        </w:rPr>
        <w:t>be accounted for. One way to ensure you’ve covered every possibility is to have</w:t>
      </w:r>
      <w:r>
        <w:rPr>
          <w:lang w:eastAsia="en-GB"/>
        </w:rPr>
        <w:t xml:space="preserve"> </w:t>
      </w:r>
      <w:r w:rsidRPr="005D0EC5">
        <w:rPr>
          <w:lang w:eastAsia="en-GB"/>
        </w:rPr>
        <w:t>a catchall pattern for the last arm: for example, a variable name matching any</w:t>
      </w:r>
      <w:r>
        <w:rPr>
          <w:lang w:eastAsia="en-GB"/>
        </w:rPr>
        <w:t xml:space="preserve"> </w:t>
      </w:r>
      <w:r w:rsidRPr="005D0EC5">
        <w:rPr>
          <w:lang w:eastAsia="en-GB"/>
        </w:rPr>
        <w:t>value can never fail and thus covers every remaining case.</w:t>
      </w:r>
    </w:p>
    <w:p w14:paraId="7911DB8F" w14:textId="7DD1BF9A" w:rsidR="005D0EC5" w:rsidRPr="005D0EC5" w:rsidRDefault="005D0EC5" w:rsidP="005D0EC5">
      <w:pPr>
        <w:pStyle w:val="Body"/>
        <w:rPr>
          <w:lang w:eastAsia="en-GB"/>
        </w:rPr>
      </w:pPr>
      <w:r w:rsidRPr="005D0EC5">
        <w:rPr>
          <w:lang w:eastAsia="en-GB"/>
        </w:rPr>
        <w:t xml:space="preserve">The particular pattern </w:t>
      </w:r>
      <w:r w:rsidRPr="00261C3B">
        <w:rPr>
          <w:rStyle w:val="Literal"/>
        </w:rPr>
        <w:t>_</w:t>
      </w:r>
      <w:r w:rsidRPr="005D0EC5">
        <w:t xml:space="preserve"> will match anything, but it never binds to a variable, so it’s often used in the last match arm. The </w:t>
      </w:r>
      <w:r w:rsidRPr="00261C3B">
        <w:rPr>
          <w:rStyle w:val="Literal"/>
        </w:rPr>
        <w:t>_</w:t>
      </w:r>
      <w:r w:rsidRPr="005D0EC5">
        <w:t xml:space="preserve"> pattern can be useful when you want to ignore any value not specified, for example. We’ll cover the </w:t>
      </w:r>
      <w:r w:rsidRPr="00261C3B">
        <w:rPr>
          <w:rStyle w:val="Literal"/>
        </w:rPr>
        <w:t>_</w:t>
      </w:r>
      <w:r w:rsidRPr="005D0EC5">
        <w:rPr>
          <w:lang w:eastAsia="en-GB"/>
        </w:rPr>
        <w:t xml:space="preserve"> pattern in more detail in </w:t>
      </w:r>
      <w:r w:rsidRPr="00D94E7F">
        <w:rPr>
          <w:rStyle w:val="Xref"/>
        </w:rPr>
        <w:t>“Ignoring Values in a Pattern”</w:t>
      </w:r>
      <w:r>
        <w:rPr>
          <w:lang w:eastAsia="en-GB"/>
        </w:rPr>
        <w:t xml:space="preserve"> </w:t>
      </w:r>
      <w:r w:rsidR="00E72914">
        <w:rPr>
          <w:lang w:eastAsia="en-GB"/>
        </w:rPr>
        <w:t xml:space="preserve">on </w:t>
      </w:r>
      <w:r w:rsidR="00E72914" w:rsidRPr="00D94E7F">
        <w:rPr>
          <w:rStyle w:val="Xref"/>
        </w:rPr>
        <w:t>page XX</w:t>
      </w:r>
      <w:r w:rsidRPr="005D0EC5">
        <w:rPr>
          <w:lang w:eastAsia="en-GB"/>
        </w:rPr>
        <w:t>.</w:t>
      </w:r>
      <w:r w:rsidR="000237B0">
        <w:fldChar w:fldCharType="begin"/>
      </w:r>
      <w:r w:rsidR="000237B0">
        <w:instrText xml:space="preserve"> XE "</w:instrText>
      </w:r>
      <w:r w:rsidR="000237B0" w:rsidRPr="00BE574B">
        <w:instrText>match</w:instrText>
      </w:r>
      <w:r w:rsidR="000237B0">
        <w:instrText xml:space="preserve"> </w:instrText>
      </w:r>
      <w:r w:rsidR="000237B0">
        <w:lastRenderedPageBreak/>
        <w:instrText>expression</w:instrText>
      </w:r>
      <w:r w:rsidR="000237B0" w:rsidRPr="00BE574B">
        <w:instrText>:patterns</w:instrText>
      </w:r>
      <w:r w:rsidR="000237B0">
        <w:instrText xml:space="preserve"> in endRange" </w:instrText>
      </w:r>
      <w:r w:rsidR="000237B0">
        <w:fldChar w:fldCharType="end"/>
      </w:r>
      <w:r w:rsidR="000237B0">
        <w:fldChar w:fldCharType="begin"/>
      </w:r>
      <w:r w:rsidR="000237B0">
        <w:instrText xml:space="preserve"> XE "</w:instrText>
      </w:r>
      <w:r w:rsidR="000237B0" w:rsidRPr="00BE574B">
        <w:instrText>patterns</w:instrText>
      </w:r>
      <w:r w:rsidR="000237B0">
        <w:instrText xml:space="preserve">:in match expressions endRange" </w:instrText>
      </w:r>
      <w:r w:rsidR="000237B0">
        <w:fldChar w:fldCharType="end"/>
      </w:r>
    </w:p>
    <w:bookmarkStart w:id="11" w:name="conditional-`if-let`-expressions"/>
    <w:bookmarkStart w:id="12" w:name="_Toc106714964"/>
    <w:bookmarkEnd w:id="11"/>
    <w:p w14:paraId="3D21089E" w14:textId="65CCB944" w:rsidR="005D0EC5" w:rsidRPr="005D0EC5" w:rsidRDefault="00FE42C4" w:rsidP="00261C3B">
      <w:pPr>
        <w:pStyle w:val="HeadB"/>
        <w:rPr>
          <w:lang w:eastAsia="en-GB"/>
        </w:rPr>
      </w:pPr>
      <w:r>
        <w:fldChar w:fldCharType="begin"/>
      </w:r>
      <w:r>
        <w:instrText xml:space="preserve"> XE "if let syntax</w:instrText>
      </w:r>
      <w:r w:rsidRPr="00BE574B">
        <w:instrText>:patterns</w:instrText>
      </w:r>
      <w:r>
        <w:instrText xml:space="preserve"> in startRange" </w:instrText>
      </w:r>
      <w:r>
        <w:fldChar w:fldCharType="end"/>
      </w:r>
      <w:r>
        <w:fldChar w:fldCharType="begin"/>
      </w:r>
      <w:r>
        <w:instrText xml:space="preserve"> XE "</w:instrText>
      </w:r>
      <w:r w:rsidRPr="00BE574B">
        <w:instrText>patterns</w:instrText>
      </w:r>
      <w:r>
        <w:instrText xml:space="preserve">:in if let syntax startRange" </w:instrText>
      </w:r>
      <w:r>
        <w:fldChar w:fldCharType="end"/>
      </w:r>
      <w:r w:rsidR="005D0EC5" w:rsidRPr="00261C3B">
        <w:t>Conditional if let</w:t>
      </w:r>
      <w:r w:rsidR="005D0EC5" w:rsidRPr="005D0EC5">
        <w:rPr>
          <w:lang w:eastAsia="en-GB"/>
        </w:rPr>
        <w:t xml:space="preserve"> Expressions</w:t>
      </w:r>
      <w:bookmarkEnd w:id="12"/>
    </w:p>
    <w:p w14:paraId="37545F0E" w14:textId="61C36D48" w:rsidR="005D0EC5" w:rsidRPr="005D0EC5" w:rsidRDefault="005D0EC5" w:rsidP="005D0EC5">
      <w:pPr>
        <w:pStyle w:val="Body"/>
        <w:rPr>
          <w:lang w:eastAsia="en-GB"/>
        </w:rPr>
      </w:pPr>
      <w:r w:rsidRPr="005D0EC5">
        <w:t xml:space="preserve">In </w:t>
      </w:r>
      <w:r w:rsidRPr="00086C80">
        <w:rPr>
          <w:rStyle w:val="Xref"/>
        </w:rPr>
        <w:t>Chapter 6</w:t>
      </w:r>
      <w:r w:rsidR="00311012">
        <w:t xml:space="preserve">, </w:t>
      </w:r>
      <w:r w:rsidRPr="005D0EC5">
        <w:t xml:space="preserve">we discussed how to use </w:t>
      </w:r>
      <w:r w:rsidRPr="00261C3B">
        <w:rPr>
          <w:rStyle w:val="Literal"/>
        </w:rPr>
        <w:t>if let</w:t>
      </w:r>
      <w:r w:rsidRPr="005D0EC5">
        <w:t xml:space="preserve"> expressions mainly as a shorter way to write the equivalent of a </w:t>
      </w:r>
      <w:r w:rsidRPr="00261C3B">
        <w:rPr>
          <w:rStyle w:val="Literal"/>
        </w:rPr>
        <w:t>match</w:t>
      </w:r>
      <w:r w:rsidRPr="005D0EC5">
        <w:t xml:space="preserve"> that only matches one case. Optionally, </w:t>
      </w:r>
      <w:r w:rsidRPr="00261C3B">
        <w:rPr>
          <w:rStyle w:val="Literal"/>
        </w:rPr>
        <w:t>if let</w:t>
      </w:r>
      <w:r w:rsidRPr="005D0EC5">
        <w:t xml:space="preserve"> can have a corresponding </w:t>
      </w:r>
      <w:r w:rsidRPr="00261C3B">
        <w:rPr>
          <w:rStyle w:val="Literal"/>
        </w:rPr>
        <w:t>else</w:t>
      </w:r>
      <w:r w:rsidRPr="005D0EC5">
        <w:t xml:space="preserve"> containing code to run if the pattern in the </w:t>
      </w:r>
      <w:r w:rsidRPr="00261C3B">
        <w:rPr>
          <w:rStyle w:val="Literal"/>
        </w:rPr>
        <w:t>if let</w:t>
      </w:r>
      <w:r w:rsidRPr="005D0EC5">
        <w:rPr>
          <w:lang w:eastAsia="en-GB"/>
        </w:rPr>
        <w:t xml:space="preserve"> doesn’t match.</w:t>
      </w:r>
    </w:p>
    <w:p w14:paraId="3ACF64C4" w14:textId="64D52D49" w:rsidR="005D0EC5" w:rsidRPr="005D0EC5" w:rsidRDefault="005D0EC5" w:rsidP="005D0EC5">
      <w:pPr>
        <w:pStyle w:val="Body"/>
        <w:rPr>
          <w:lang w:eastAsia="en-GB"/>
        </w:rPr>
      </w:pPr>
      <w:r w:rsidRPr="005D0EC5">
        <w:rPr>
          <w:lang w:eastAsia="en-GB"/>
        </w:rPr>
        <w:t xml:space="preserve">Listing 18-1 shows that it’s also possible to mix and match </w:t>
      </w:r>
      <w:r w:rsidRPr="00261C3B">
        <w:rPr>
          <w:rStyle w:val="Literal"/>
        </w:rPr>
        <w:t>if let</w:t>
      </w:r>
      <w:r w:rsidRPr="005D0EC5">
        <w:t xml:space="preserve">, </w:t>
      </w:r>
      <w:r w:rsidRPr="00261C3B">
        <w:rPr>
          <w:rStyle w:val="Literal"/>
        </w:rPr>
        <w:t>else if</w:t>
      </w:r>
      <w:r w:rsidRPr="005D0EC5">
        <w:t xml:space="preserve">, and </w:t>
      </w:r>
      <w:r w:rsidRPr="00261C3B">
        <w:rPr>
          <w:rStyle w:val="Literal"/>
        </w:rPr>
        <w:t>else if let</w:t>
      </w:r>
      <w:r w:rsidRPr="005D0EC5">
        <w:t xml:space="preserve"> expressions. Doing so gives us more flexibility than a </w:t>
      </w:r>
      <w:r w:rsidRPr="00261C3B">
        <w:rPr>
          <w:rStyle w:val="Literal"/>
        </w:rPr>
        <w:t>match</w:t>
      </w:r>
      <w:r w:rsidRPr="005D0EC5">
        <w:t xml:space="preserve"> expression in which we can express only one value to compare with the patterns. Also, Rust doesn’t require that the conditions in a series of </w:t>
      </w:r>
      <w:r w:rsidRPr="00261C3B">
        <w:rPr>
          <w:rStyle w:val="Literal"/>
        </w:rPr>
        <w:t>if let</w:t>
      </w:r>
      <w:r w:rsidRPr="005D0EC5">
        <w:t xml:space="preserve">, </w:t>
      </w:r>
      <w:r w:rsidRPr="00261C3B">
        <w:rPr>
          <w:rStyle w:val="Literal"/>
        </w:rPr>
        <w:t>else if</w:t>
      </w:r>
      <w:r w:rsidRPr="005D0EC5">
        <w:t xml:space="preserve">, </w:t>
      </w:r>
      <w:r w:rsidR="00311012">
        <w:t xml:space="preserve">and </w:t>
      </w:r>
      <w:r w:rsidRPr="00261C3B">
        <w:rPr>
          <w:rStyle w:val="Literal"/>
        </w:rPr>
        <w:t>else if let</w:t>
      </w:r>
      <w:r w:rsidRPr="005D0EC5">
        <w:rPr>
          <w:lang w:eastAsia="en-GB"/>
        </w:rPr>
        <w:t xml:space="preserve"> arms relate to each other.</w:t>
      </w:r>
    </w:p>
    <w:p w14:paraId="41599463" w14:textId="55CCEC2D" w:rsidR="005D0EC5" w:rsidRPr="005D0EC5" w:rsidRDefault="005D0EC5" w:rsidP="00261C3B">
      <w:pPr>
        <w:pStyle w:val="Body"/>
        <w:rPr>
          <w:lang w:eastAsia="en-GB"/>
        </w:rPr>
      </w:pPr>
      <w:r w:rsidRPr="005D0EC5">
        <w:rPr>
          <w:lang w:eastAsia="en-GB"/>
        </w:rPr>
        <w:t>The code in Listing 18-1 determines what color to make your background based on</w:t>
      </w:r>
      <w:r>
        <w:rPr>
          <w:lang w:eastAsia="en-GB"/>
        </w:rPr>
        <w:t xml:space="preserve"> </w:t>
      </w:r>
      <w:r w:rsidRPr="005D0EC5">
        <w:rPr>
          <w:lang w:eastAsia="en-GB"/>
        </w:rPr>
        <w:t>a series of checks for several conditions. For this example, we’ve created</w:t>
      </w:r>
      <w:r>
        <w:rPr>
          <w:lang w:eastAsia="en-GB"/>
        </w:rPr>
        <w:t xml:space="preserve"> </w:t>
      </w:r>
      <w:r w:rsidRPr="005D0EC5">
        <w:rPr>
          <w:lang w:eastAsia="en-GB"/>
        </w:rPr>
        <w:t>variables with hardcoded values that a real program might receive from user</w:t>
      </w:r>
      <w:r>
        <w:rPr>
          <w:lang w:eastAsia="en-GB"/>
        </w:rPr>
        <w:t xml:space="preserve"> </w:t>
      </w:r>
      <w:r w:rsidRPr="005D0EC5">
        <w:rPr>
          <w:lang w:eastAsia="en-GB"/>
        </w:rPr>
        <w:t>input.</w:t>
      </w:r>
    </w:p>
    <w:p w14:paraId="249E63FF" w14:textId="214456ED" w:rsidR="005D0EC5" w:rsidRPr="005D0EC5" w:rsidRDefault="005D0EC5" w:rsidP="00261C3B">
      <w:pPr>
        <w:pStyle w:val="CodeLabel"/>
        <w:rPr>
          <w:lang w:eastAsia="en-GB"/>
        </w:rPr>
      </w:pPr>
      <w:r w:rsidRPr="005D0EC5">
        <w:rPr>
          <w:lang w:eastAsia="en-GB"/>
        </w:rPr>
        <w:t>src/main.rs</w:t>
      </w:r>
    </w:p>
    <w:p w14:paraId="6B6EF2CB" w14:textId="77777777" w:rsidR="005D0EC5" w:rsidRPr="005D0EC5" w:rsidRDefault="005D0EC5" w:rsidP="002F2C4A">
      <w:pPr>
        <w:pStyle w:val="Code"/>
        <w:rPr>
          <w:lang w:eastAsia="en-GB"/>
        </w:rPr>
      </w:pPr>
      <w:r w:rsidRPr="005D0EC5">
        <w:rPr>
          <w:lang w:eastAsia="en-GB"/>
        </w:rPr>
        <w:t>fn main() {</w:t>
      </w:r>
    </w:p>
    <w:p w14:paraId="1A6548B0" w14:textId="77777777" w:rsidR="005D0EC5" w:rsidRPr="005D0EC5" w:rsidRDefault="005D0EC5" w:rsidP="002F2C4A">
      <w:pPr>
        <w:pStyle w:val="Code"/>
        <w:rPr>
          <w:lang w:eastAsia="en-GB"/>
        </w:rPr>
      </w:pPr>
      <w:r w:rsidRPr="005D0EC5">
        <w:rPr>
          <w:lang w:eastAsia="en-GB"/>
        </w:rPr>
        <w:t xml:space="preserve">    let favorite_color: Option&lt;&amp;str&gt; = None;</w:t>
      </w:r>
    </w:p>
    <w:p w14:paraId="3AA253FE" w14:textId="77777777" w:rsidR="005D0EC5" w:rsidRPr="005D0EC5" w:rsidRDefault="005D0EC5" w:rsidP="002F2C4A">
      <w:pPr>
        <w:pStyle w:val="Code"/>
        <w:rPr>
          <w:lang w:eastAsia="en-GB"/>
        </w:rPr>
      </w:pPr>
      <w:r w:rsidRPr="005D0EC5">
        <w:rPr>
          <w:lang w:eastAsia="en-GB"/>
        </w:rPr>
        <w:t xml:space="preserve">    let is_tuesday = false;</w:t>
      </w:r>
    </w:p>
    <w:p w14:paraId="007CF8C4" w14:textId="77777777" w:rsidR="005D0EC5" w:rsidRPr="005D0EC5" w:rsidRDefault="005D0EC5" w:rsidP="002F2C4A">
      <w:pPr>
        <w:pStyle w:val="Code"/>
        <w:rPr>
          <w:lang w:eastAsia="en-GB"/>
        </w:rPr>
      </w:pPr>
      <w:r w:rsidRPr="005D0EC5">
        <w:rPr>
          <w:lang w:eastAsia="en-GB"/>
        </w:rPr>
        <w:t xml:space="preserve">    let age: Result&lt;u8, _&gt; = "34".parse();</w:t>
      </w:r>
    </w:p>
    <w:p w14:paraId="5560213D" w14:textId="77777777" w:rsidR="005D0EC5" w:rsidRPr="005D0EC5" w:rsidRDefault="005D0EC5" w:rsidP="002F2C4A">
      <w:pPr>
        <w:pStyle w:val="Code"/>
        <w:rPr>
          <w:lang w:eastAsia="en-GB"/>
        </w:rPr>
      </w:pPr>
    </w:p>
    <w:p w14:paraId="63E7F72D" w14:textId="743DFBFB" w:rsidR="005D0EC5" w:rsidRPr="005D0EC5" w:rsidRDefault="005D0EC5" w:rsidP="002F2C4A">
      <w:pPr>
        <w:pStyle w:val="Code"/>
        <w:rPr>
          <w:lang w:eastAsia="en-GB"/>
        </w:rPr>
      </w:pPr>
      <w:r w:rsidRPr="005D0EC5">
        <w:rPr>
          <w:lang w:eastAsia="en-GB"/>
        </w:rPr>
        <w:t xml:space="preserve">  </w:t>
      </w:r>
      <w:r w:rsidR="009101ED" w:rsidRPr="009101ED">
        <w:rPr>
          <w:rStyle w:val="CodeAnnotation"/>
        </w:rPr>
        <w:t>1</w:t>
      </w:r>
      <w:r w:rsidRPr="005D0EC5">
        <w:rPr>
          <w:lang w:eastAsia="en-GB"/>
        </w:rPr>
        <w:t xml:space="preserve"> if let Some(color) = favorite_color {</w:t>
      </w:r>
    </w:p>
    <w:p w14:paraId="1E50097C" w14:textId="55C77E90" w:rsidR="008C0BA4" w:rsidRDefault="005D0EC5" w:rsidP="002F2C4A">
      <w:pPr>
        <w:pStyle w:val="Code"/>
        <w:rPr>
          <w:lang w:eastAsia="en-GB"/>
        </w:rPr>
      </w:pPr>
      <w:r w:rsidRPr="005D0EC5">
        <w:rPr>
          <w:lang w:eastAsia="en-GB"/>
        </w:rPr>
        <w:t xml:space="preserve">      </w:t>
      </w:r>
      <w:r w:rsidR="009101ED" w:rsidRPr="009101ED">
        <w:rPr>
          <w:rStyle w:val="CodeAnnotation"/>
        </w:rPr>
        <w:t>2</w:t>
      </w:r>
      <w:r w:rsidRPr="005D0EC5">
        <w:rPr>
          <w:lang w:eastAsia="en-GB"/>
        </w:rPr>
        <w:t xml:space="preserve"> println!(</w:t>
      </w:r>
    </w:p>
    <w:p w14:paraId="43312B8D" w14:textId="614F4A8E" w:rsidR="008C0BA4" w:rsidRDefault="008C0BA4" w:rsidP="002F2C4A">
      <w:pPr>
        <w:pStyle w:val="Code"/>
        <w:rPr>
          <w:lang w:eastAsia="en-GB"/>
        </w:rPr>
      </w:pPr>
      <w:r>
        <w:rPr>
          <w:lang w:eastAsia="en-GB"/>
        </w:rPr>
        <w:t xml:space="preserve">            </w:t>
      </w:r>
      <w:r w:rsidR="005D0EC5" w:rsidRPr="005D0EC5">
        <w:rPr>
          <w:lang w:eastAsia="en-GB"/>
        </w:rPr>
        <w:t>"Using your favorite, {color}, as the background"</w:t>
      </w:r>
    </w:p>
    <w:p w14:paraId="550272BB" w14:textId="1106AEB0" w:rsidR="005D0EC5" w:rsidRPr="005D0EC5" w:rsidRDefault="008C0BA4" w:rsidP="002F2C4A">
      <w:pPr>
        <w:pStyle w:val="Code"/>
        <w:rPr>
          <w:lang w:eastAsia="en-GB"/>
        </w:rPr>
      </w:pPr>
      <w:r>
        <w:rPr>
          <w:lang w:eastAsia="en-GB"/>
        </w:rPr>
        <w:t xml:space="preserve">        </w:t>
      </w:r>
      <w:r w:rsidR="005D0EC5" w:rsidRPr="005D0EC5">
        <w:rPr>
          <w:lang w:eastAsia="en-GB"/>
        </w:rPr>
        <w:t>);</w:t>
      </w:r>
    </w:p>
    <w:p w14:paraId="59F853A9" w14:textId="482B0D4D" w:rsidR="005D0EC5" w:rsidRPr="005D0EC5" w:rsidRDefault="005D0EC5" w:rsidP="002F2C4A">
      <w:pPr>
        <w:pStyle w:val="Code"/>
        <w:rPr>
          <w:lang w:eastAsia="en-GB"/>
        </w:rPr>
      </w:pPr>
      <w:r w:rsidRPr="005D0EC5">
        <w:rPr>
          <w:lang w:eastAsia="en-GB"/>
        </w:rPr>
        <w:t xml:space="preserve">  </w:t>
      </w:r>
      <w:r w:rsidR="009101ED" w:rsidRPr="009101ED">
        <w:rPr>
          <w:rStyle w:val="CodeAnnotation"/>
        </w:rPr>
        <w:t>3</w:t>
      </w:r>
      <w:r w:rsidRPr="005D0EC5">
        <w:rPr>
          <w:lang w:eastAsia="en-GB"/>
        </w:rPr>
        <w:t xml:space="preserve"> } else if is_tuesday {</w:t>
      </w:r>
    </w:p>
    <w:p w14:paraId="26AE7188" w14:textId="39EC072C" w:rsidR="005D0EC5" w:rsidRPr="005D0EC5" w:rsidRDefault="005D0EC5" w:rsidP="002F2C4A">
      <w:pPr>
        <w:pStyle w:val="Code"/>
        <w:rPr>
          <w:lang w:eastAsia="en-GB"/>
        </w:rPr>
      </w:pPr>
      <w:r w:rsidRPr="005D0EC5">
        <w:rPr>
          <w:lang w:eastAsia="en-GB"/>
        </w:rPr>
        <w:t xml:space="preserve">      </w:t>
      </w:r>
      <w:r w:rsidR="009101ED" w:rsidRPr="009101ED">
        <w:rPr>
          <w:rStyle w:val="CodeAnnotation"/>
        </w:rPr>
        <w:t>4</w:t>
      </w:r>
      <w:r w:rsidRPr="005D0EC5">
        <w:rPr>
          <w:lang w:eastAsia="en-GB"/>
        </w:rPr>
        <w:t xml:space="preserve"> println!("Tuesday is green day!");</w:t>
      </w:r>
    </w:p>
    <w:p w14:paraId="0D4640E8" w14:textId="4CC6E031" w:rsidR="005D0EC5" w:rsidRPr="005D0EC5" w:rsidRDefault="005D0EC5" w:rsidP="002F2C4A">
      <w:pPr>
        <w:pStyle w:val="Code"/>
        <w:rPr>
          <w:lang w:eastAsia="en-GB"/>
        </w:rPr>
      </w:pPr>
      <w:r w:rsidRPr="005D0EC5">
        <w:rPr>
          <w:lang w:eastAsia="en-GB"/>
        </w:rPr>
        <w:t xml:space="preserve">  </w:t>
      </w:r>
      <w:r w:rsidR="009101ED" w:rsidRPr="009101ED">
        <w:rPr>
          <w:rStyle w:val="CodeAnnotation"/>
        </w:rPr>
        <w:t>5</w:t>
      </w:r>
      <w:r w:rsidR="002E0B8A" w:rsidRPr="00D94E7F">
        <w:t xml:space="preserve"> </w:t>
      </w:r>
      <w:r w:rsidRPr="005D0EC5">
        <w:rPr>
          <w:lang w:eastAsia="en-GB"/>
        </w:rPr>
        <w:t>} else if let Ok(age) = age {</w:t>
      </w:r>
    </w:p>
    <w:p w14:paraId="5B34B73B" w14:textId="351BAA6E" w:rsidR="005D0EC5" w:rsidRPr="005D0EC5" w:rsidRDefault="005D0EC5" w:rsidP="002F2C4A">
      <w:pPr>
        <w:pStyle w:val="Code"/>
        <w:rPr>
          <w:lang w:eastAsia="en-GB"/>
        </w:rPr>
      </w:pPr>
      <w:r w:rsidRPr="005D0EC5">
        <w:rPr>
          <w:lang w:eastAsia="en-GB"/>
        </w:rPr>
        <w:t xml:space="preserve">      </w:t>
      </w:r>
      <w:r w:rsidR="009101ED" w:rsidRPr="009101ED">
        <w:rPr>
          <w:rStyle w:val="CodeAnnotation"/>
        </w:rPr>
        <w:t>6</w:t>
      </w:r>
      <w:r w:rsidRPr="005D0EC5">
        <w:rPr>
          <w:lang w:eastAsia="en-GB"/>
        </w:rPr>
        <w:t xml:space="preserve"> if age &gt; 30 {</w:t>
      </w:r>
    </w:p>
    <w:p w14:paraId="1066400F" w14:textId="416D2A85" w:rsidR="005D0EC5" w:rsidRPr="005D0EC5" w:rsidRDefault="005D0EC5" w:rsidP="002F2C4A">
      <w:pPr>
        <w:pStyle w:val="Code"/>
        <w:rPr>
          <w:lang w:eastAsia="en-GB"/>
        </w:rPr>
      </w:pPr>
      <w:r w:rsidRPr="005D0EC5">
        <w:rPr>
          <w:lang w:eastAsia="en-GB"/>
        </w:rPr>
        <w:t xml:space="preserve">          </w:t>
      </w:r>
      <w:r w:rsidR="009101ED" w:rsidRPr="009101ED">
        <w:rPr>
          <w:rStyle w:val="CodeAnnotation"/>
        </w:rPr>
        <w:t>7</w:t>
      </w:r>
      <w:r w:rsidRPr="005D0EC5">
        <w:rPr>
          <w:lang w:eastAsia="en-GB"/>
        </w:rPr>
        <w:t xml:space="preserve"> println!("Using purple as the background color");</w:t>
      </w:r>
    </w:p>
    <w:p w14:paraId="3DB428F6" w14:textId="77777777" w:rsidR="005D0EC5" w:rsidRPr="005D0EC5" w:rsidRDefault="005D0EC5" w:rsidP="002F2C4A">
      <w:pPr>
        <w:pStyle w:val="Code"/>
        <w:rPr>
          <w:lang w:eastAsia="en-GB"/>
        </w:rPr>
      </w:pPr>
      <w:r w:rsidRPr="005D0EC5">
        <w:rPr>
          <w:lang w:eastAsia="en-GB"/>
        </w:rPr>
        <w:t xml:space="preserve">        } else {</w:t>
      </w:r>
    </w:p>
    <w:p w14:paraId="439430F8" w14:textId="2EDBF7CE" w:rsidR="005D0EC5" w:rsidRPr="005D0EC5" w:rsidRDefault="005D0EC5" w:rsidP="002F2C4A">
      <w:pPr>
        <w:pStyle w:val="Code"/>
        <w:rPr>
          <w:lang w:eastAsia="en-GB"/>
        </w:rPr>
      </w:pPr>
      <w:r w:rsidRPr="005D0EC5">
        <w:rPr>
          <w:lang w:eastAsia="en-GB"/>
        </w:rPr>
        <w:t xml:space="preserve">          </w:t>
      </w:r>
      <w:r w:rsidR="009101ED" w:rsidRPr="009101ED">
        <w:rPr>
          <w:rStyle w:val="CodeAnnotation"/>
        </w:rPr>
        <w:t>8</w:t>
      </w:r>
      <w:r w:rsidRPr="005D0EC5">
        <w:rPr>
          <w:lang w:eastAsia="en-GB"/>
        </w:rPr>
        <w:t xml:space="preserve"> println!("Using orange as the background color");</w:t>
      </w:r>
    </w:p>
    <w:p w14:paraId="27277E80" w14:textId="77777777" w:rsidR="005D0EC5" w:rsidRPr="005D0EC5" w:rsidRDefault="005D0EC5" w:rsidP="002F2C4A">
      <w:pPr>
        <w:pStyle w:val="Code"/>
        <w:rPr>
          <w:lang w:eastAsia="en-GB"/>
        </w:rPr>
      </w:pPr>
      <w:r w:rsidRPr="005D0EC5">
        <w:rPr>
          <w:lang w:eastAsia="en-GB"/>
        </w:rPr>
        <w:t xml:space="preserve">        }</w:t>
      </w:r>
    </w:p>
    <w:p w14:paraId="312CB743" w14:textId="20945B79" w:rsidR="005D0EC5" w:rsidRPr="005D0EC5" w:rsidRDefault="005D0EC5" w:rsidP="002F2C4A">
      <w:pPr>
        <w:pStyle w:val="Code"/>
        <w:rPr>
          <w:lang w:eastAsia="en-GB"/>
        </w:rPr>
      </w:pPr>
      <w:r w:rsidRPr="005D0EC5">
        <w:rPr>
          <w:lang w:eastAsia="en-GB"/>
        </w:rPr>
        <w:t xml:space="preserve">  </w:t>
      </w:r>
      <w:r w:rsidR="009101ED" w:rsidRPr="009101ED">
        <w:rPr>
          <w:rStyle w:val="CodeAnnotation"/>
        </w:rPr>
        <w:t>9</w:t>
      </w:r>
      <w:r w:rsidRPr="005D0EC5">
        <w:rPr>
          <w:lang w:eastAsia="en-GB"/>
        </w:rPr>
        <w:t xml:space="preserve"> } else {</w:t>
      </w:r>
    </w:p>
    <w:p w14:paraId="1B7F591D" w14:textId="47BE64FD" w:rsidR="005D0EC5" w:rsidRPr="005D0EC5" w:rsidRDefault="005D0EC5" w:rsidP="002F2C4A">
      <w:pPr>
        <w:pStyle w:val="Code"/>
        <w:rPr>
          <w:lang w:eastAsia="en-GB"/>
        </w:rPr>
      </w:pPr>
      <w:r w:rsidRPr="005D0EC5">
        <w:rPr>
          <w:lang w:eastAsia="en-GB"/>
        </w:rPr>
        <w:t xml:space="preserve">     </w:t>
      </w:r>
      <w:r w:rsidR="002076AB" w:rsidRPr="00D94E7F">
        <w:rPr>
          <w:rStyle w:val="CodeAnnotation"/>
        </w:rPr>
        <w:t>1</w:t>
      </w:r>
      <w:r w:rsidR="009101ED" w:rsidRPr="009101ED">
        <w:rPr>
          <w:rStyle w:val="CodeAnnotation"/>
        </w:rPr>
        <w:t>0</w:t>
      </w:r>
      <w:r w:rsidRPr="005D0EC5">
        <w:rPr>
          <w:lang w:eastAsia="en-GB"/>
        </w:rPr>
        <w:t xml:space="preserve"> println!("Using blue as the background color");</w:t>
      </w:r>
    </w:p>
    <w:p w14:paraId="7F8A63DB" w14:textId="77777777" w:rsidR="005D0EC5" w:rsidRPr="005D0EC5" w:rsidRDefault="005D0EC5" w:rsidP="002F2C4A">
      <w:pPr>
        <w:pStyle w:val="Code"/>
        <w:rPr>
          <w:lang w:eastAsia="en-GB"/>
        </w:rPr>
      </w:pPr>
      <w:r w:rsidRPr="005D0EC5">
        <w:rPr>
          <w:lang w:eastAsia="en-GB"/>
        </w:rPr>
        <w:t xml:space="preserve">    }</w:t>
      </w:r>
    </w:p>
    <w:p w14:paraId="7B25BCD8" w14:textId="77777777" w:rsidR="005D0EC5" w:rsidRPr="005D0EC5" w:rsidRDefault="005D0EC5" w:rsidP="002F2C4A">
      <w:pPr>
        <w:pStyle w:val="Code"/>
        <w:rPr>
          <w:lang w:eastAsia="en-GB"/>
        </w:rPr>
      </w:pPr>
      <w:r w:rsidRPr="005D0EC5">
        <w:rPr>
          <w:lang w:eastAsia="en-GB"/>
        </w:rPr>
        <w:t>}</w:t>
      </w:r>
    </w:p>
    <w:p w14:paraId="71CAA712" w14:textId="1EDAADB9" w:rsidR="005D0EC5" w:rsidRPr="005D0EC5" w:rsidRDefault="005D0EC5" w:rsidP="004E37F2">
      <w:pPr>
        <w:pStyle w:val="CodeListingCaption"/>
        <w:rPr>
          <w:lang w:eastAsia="en-GB"/>
        </w:rPr>
      </w:pPr>
      <w:r w:rsidRPr="005D0EC5">
        <w:t xml:space="preserve">Mixing </w:t>
      </w:r>
      <w:r w:rsidRPr="00261C3B">
        <w:rPr>
          <w:rStyle w:val="Literal"/>
        </w:rPr>
        <w:t>if let</w:t>
      </w:r>
      <w:r w:rsidRPr="005D0EC5">
        <w:t xml:space="preserve">, </w:t>
      </w:r>
      <w:r w:rsidRPr="00261C3B">
        <w:rPr>
          <w:rStyle w:val="Literal"/>
        </w:rPr>
        <w:t>else if</w:t>
      </w:r>
      <w:r w:rsidRPr="005D0EC5">
        <w:t xml:space="preserve">, </w:t>
      </w:r>
      <w:r w:rsidRPr="00261C3B">
        <w:rPr>
          <w:rStyle w:val="Literal"/>
        </w:rPr>
        <w:t>else if let</w:t>
      </w:r>
      <w:r w:rsidRPr="005D0EC5">
        <w:t xml:space="preserve">, and </w:t>
      </w:r>
      <w:r w:rsidRPr="00261C3B">
        <w:rPr>
          <w:rStyle w:val="Literal"/>
        </w:rPr>
        <w:t>else</w:t>
      </w:r>
    </w:p>
    <w:p w14:paraId="06786071" w14:textId="21F6BE35" w:rsidR="005D0EC5" w:rsidRPr="005D0EC5" w:rsidRDefault="005D0EC5" w:rsidP="00261C3B">
      <w:pPr>
        <w:pStyle w:val="Body"/>
        <w:rPr>
          <w:lang w:eastAsia="en-GB"/>
        </w:rPr>
      </w:pPr>
      <w:r w:rsidRPr="005D0EC5">
        <w:rPr>
          <w:lang w:eastAsia="en-GB"/>
        </w:rPr>
        <w:t xml:space="preserve">If the user specifies a favorite color </w:t>
      </w:r>
      <w:r w:rsidR="009101ED" w:rsidRPr="009101ED">
        <w:rPr>
          <w:rStyle w:val="CodeAnnotation"/>
        </w:rPr>
        <w:t>1</w:t>
      </w:r>
      <w:r w:rsidRPr="005D0EC5">
        <w:rPr>
          <w:lang w:eastAsia="en-GB"/>
        </w:rPr>
        <w:t>, that color is used as the</w:t>
      </w:r>
      <w:r>
        <w:rPr>
          <w:lang w:eastAsia="en-GB"/>
        </w:rPr>
        <w:t xml:space="preserve"> </w:t>
      </w:r>
      <w:r w:rsidRPr="005D0EC5">
        <w:rPr>
          <w:lang w:eastAsia="en-GB"/>
        </w:rPr>
        <w:t xml:space="preserve">background </w:t>
      </w:r>
      <w:r w:rsidR="009101ED" w:rsidRPr="009101ED">
        <w:rPr>
          <w:rStyle w:val="CodeAnnotation"/>
        </w:rPr>
        <w:t>2</w:t>
      </w:r>
      <w:r w:rsidRPr="005D0EC5">
        <w:rPr>
          <w:lang w:eastAsia="en-GB"/>
        </w:rPr>
        <w:t xml:space="preserve">. If no favorite color is specified and today is Tuesday </w:t>
      </w:r>
      <w:r w:rsidR="009101ED" w:rsidRPr="009101ED">
        <w:rPr>
          <w:rStyle w:val="CodeAnnotation"/>
        </w:rPr>
        <w:t>3</w:t>
      </w:r>
      <w:r w:rsidRPr="005D0EC5">
        <w:rPr>
          <w:lang w:eastAsia="en-GB"/>
        </w:rPr>
        <w:t>, the</w:t>
      </w:r>
      <w:r>
        <w:rPr>
          <w:lang w:eastAsia="en-GB"/>
        </w:rPr>
        <w:t xml:space="preserve"> </w:t>
      </w:r>
      <w:r w:rsidRPr="005D0EC5">
        <w:rPr>
          <w:lang w:eastAsia="en-GB"/>
        </w:rPr>
        <w:t xml:space="preserve">background color is green </w:t>
      </w:r>
      <w:r w:rsidR="009101ED" w:rsidRPr="009101ED">
        <w:rPr>
          <w:rStyle w:val="CodeAnnotation"/>
        </w:rPr>
        <w:t>4</w:t>
      </w:r>
      <w:r w:rsidRPr="005D0EC5">
        <w:rPr>
          <w:lang w:eastAsia="en-GB"/>
        </w:rPr>
        <w:t>. Otherwise, if the user specifies their age as a</w:t>
      </w:r>
      <w:r>
        <w:rPr>
          <w:lang w:eastAsia="en-GB"/>
        </w:rPr>
        <w:t xml:space="preserve"> </w:t>
      </w:r>
      <w:r w:rsidRPr="005D0EC5">
        <w:rPr>
          <w:lang w:eastAsia="en-GB"/>
        </w:rPr>
        <w:t xml:space="preserve">string and we can parse it as a number successfully </w:t>
      </w:r>
      <w:r w:rsidR="009101ED" w:rsidRPr="009101ED">
        <w:rPr>
          <w:rStyle w:val="CodeAnnotation"/>
        </w:rPr>
        <w:t>5</w:t>
      </w:r>
      <w:r w:rsidRPr="005D0EC5">
        <w:rPr>
          <w:lang w:eastAsia="en-GB"/>
        </w:rPr>
        <w:t>, the color is either</w:t>
      </w:r>
      <w:r>
        <w:rPr>
          <w:lang w:eastAsia="en-GB"/>
        </w:rPr>
        <w:t xml:space="preserve"> </w:t>
      </w:r>
      <w:r w:rsidRPr="005D0EC5">
        <w:rPr>
          <w:lang w:eastAsia="en-GB"/>
        </w:rPr>
        <w:t xml:space="preserve">purple </w:t>
      </w:r>
      <w:r w:rsidR="009101ED" w:rsidRPr="009101ED">
        <w:rPr>
          <w:rStyle w:val="CodeAnnotation"/>
        </w:rPr>
        <w:t>7</w:t>
      </w:r>
      <w:r w:rsidRPr="005D0EC5">
        <w:rPr>
          <w:lang w:eastAsia="en-GB"/>
        </w:rPr>
        <w:t xml:space="preserve"> or orange </w:t>
      </w:r>
      <w:r w:rsidR="009101ED" w:rsidRPr="009101ED">
        <w:rPr>
          <w:rStyle w:val="CodeAnnotation"/>
        </w:rPr>
        <w:t>8</w:t>
      </w:r>
      <w:r w:rsidRPr="005D0EC5">
        <w:rPr>
          <w:lang w:eastAsia="en-GB"/>
        </w:rPr>
        <w:t xml:space="preserve"> depending on the value of the number </w:t>
      </w:r>
      <w:r w:rsidR="009101ED" w:rsidRPr="009101ED">
        <w:rPr>
          <w:rStyle w:val="CodeAnnotation"/>
        </w:rPr>
        <w:t>6</w:t>
      </w:r>
      <w:r w:rsidRPr="005D0EC5">
        <w:rPr>
          <w:lang w:eastAsia="en-GB"/>
        </w:rPr>
        <w:t>. If none of</w:t>
      </w:r>
      <w:r>
        <w:rPr>
          <w:lang w:eastAsia="en-GB"/>
        </w:rPr>
        <w:t xml:space="preserve"> </w:t>
      </w:r>
      <w:r w:rsidRPr="005D0EC5">
        <w:rPr>
          <w:lang w:eastAsia="en-GB"/>
        </w:rPr>
        <w:t xml:space="preserve">these conditions apply </w:t>
      </w:r>
      <w:r w:rsidR="009101ED" w:rsidRPr="009101ED">
        <w:rPr>
          <w:rStyle w:val="CodeAnnotation"/>
        </w:rPr>
        <w:t>9</w:t>
      </w:r>
      <w:r w:rsidRPr="005D0EC5">
        <w:rPr>
          <w:lang w:eastAsia="en-GB"/>
        </w:rPr>
        <w:t xml:space="preserve">, the background color is </w:t>
      </w:r>
      <w:r w:rsidRPr="005D0EC5">
        <w:rPr>
          <w:lang w:eastAsia="en-GB"/>
        </w:rPr>
        <w:lastRenderedPageBreak/>
        <w:t>blue</w:t>
      </w:r>
      <w:r w:rsidR="002076AB">
        <w:rPr>
          <w:lang w:eastAsia="en-GB"/>
        </w:rPr>
        <w:t xml:space="preserve"> </w:t>
      </w:r>
      <w:r w:rsidR="002076AB" w:rsidRPr="00D94E7F">
        <w:rPr>
          <w:rStyle w:val="CodeAnnotation"/>
        </w:rPr>
        <w:t>10</w:t>
      </w:r>
      <w:r w:rsidRPr="005D0EC5">
        <w:rPr>
          <w:lang w:eastAsia="en-GB"/>
        </w:rPr>
        <w:t>.</w:t>
      </w:r>
    </w:p>
    <w:p w14:paraId="53188F1D" w14:textId="6DF62CF5" w:rsidR="005D0EC5" w:rsidRPr="005D0EC5" w:rsidRDefault="005D0EC5" w:rsidP="005D0EC5">
      <w:pPr>
        <w:pStyle w:val="Body"/>
        <w:rPr>
          <w:lang w:eastAsia="en-GB"/>
        </w:rPr>
      </w:pPr>
      <w:r w:rsidRPr="005D0EC5">
        <w:t xml:space="preserve">This conditional structure lets us support complex requirements. With the hardcoded values we have here, this example will print </w:t>
      </w:r>
      <w:r w:rsidRPr="00261C3B">
        <w:rPr>
          <w:rStyle w:val="Literal"/>
        </w:rPr>
        <w:t>Using purple as the background color</w:t>
      </w:r>
      <w:r w:rsidRPr="005D0EC5">
        <w:rPr>
          <w:lang w:eastAsia="en-GB"/>
        </w:rPr>
        <w:t>.</w:t>
      </w:r>
    </w:p>
    <w:p w14:paraId="703730FC" w14:textId="6B25DB70" w:rsidR="005D0EC5" w:rsidRPr="005D0EC5" w:rsidRDefault="005D0EC5" w:rsidP="005D0EC5">
      <w:pPr>
        <w:pStyle w:val="Body"/>
        <w:rPr>
          <w:lang w:eastAsia="en-GB"/>
        </w:rPr>
      </w:pPr>
      <w:r w:rsidRPr="005D0EC5">
        <w:rPr>
          <w:lang w:eastAsia="en-GB"/>
        </w:rPr>
        <w:t xml:space="preserve">You can see that </w:t>
      </w:r>
      <w:r w:rsidRPr="00261C3B">
        <w:rPr>
          <w:rStyle w:val="Literal"/>
        </w:rPr>
        <w:t>if let</w:t>
      </w:r>
      <w:r w:rsidRPr="005D0EC5">
        <w:t xml:space="preserve"> can also introduce shadowed variables in the same way that </w:t>
      </w:r>
      <w:r w:rsidRPr="00261C3B">
        <w:rPr>
          <w:rStyle w:val="Literal"/>
        </w:rPr>
        <w:t>match</w:t>
      </w:r>
      <w:r w:rsidRPr="005D0EC5">
        <w:t xml:space="preserve"> arms can: the line </w:t>
      </w:r>
      <w:r w:rsidRPr="00261C3B">
        <w:rPr>
          <w:rStyle w:val="Literal"/>
        </w:rPr>
        <w:t>if let Ok(age) = age</w:t>
      </w:r>
      <w:r w:rsidRPr="005D0EC5">
        <w:t xml:space="preserve"> </w:t>
      </w:r>
      <w:r w:rsidR="009101ED" w:rsidRPr="009101ED">
        <w:rPr>
          <w:rStyle w:val="CodeAnnotation"/>
        </w:rPr>
        <w:t>5</w:t>
      </w:r>
      <w:r w:rsidRPr="005D0EC5">
        <w:t xml:space="preserve"> introduces a new shadowed </w:t>
      </w:r>
      <w:r w:rsidRPr="00261C3B">
        <w:rPr>
          <w:rStyle w:val="Literal"/>
        </w:rPr>
        <w:t>age</w:t>
      </w:r>
      <w:r w:rsidRPr="005D0EC5">
        <w:t xml:space="preserve"> variable that contains the value inside the </w:t>
      </w:r>
      <w:r w:rsidRPr="00261C3B">
        <w:rPr>
          <w:rStyle w:val="Literal"/>
        </w:rPr>
        <w:t>Ok</w:t>
      </w:r>
      <w:r w:rsidRPr="005D0EC5">
        <w:t xml:space="preserve"> variant. This means we need to place the </w:t>
      </w:r>
      <w:r w:rsidRPr="00261C3B">
        <w:rPr>
          <w:rStyle w:val="Literal"/>
        </w:rPr>
        <w:t>if age &gt; 30</w:t>
      </w:r>
      <w:r w:rsidRPr="005D0EC5">
        <w:t xml:space="preserve"> condition </w:t>
      </w:r>
      <w:r w:rsidR="009101ED" w:rsidRPr="009101ED">
        <w:rPr>
          <w:rStyle w:val="CodeAnnotation"/>
        </w:rPr>
        <w:t>6</w:t>
      </w:r>
      <w:r w:rsidRPr="005D0EC5">
        <w:t xml:space="preserve"> within that block: we can’t combine these two conditions into </w:t>
      </w:r>
      <w:r w:rsidRPr="00261C3B">
        <w:rPr>
          <w:rStyle w:val="Literal"/>
        </w:rPr>
        <w:t>if let Ok(age) = age &amp;&amp; age &gt; 30</w:t>
      </w:r>
      <w:r w:rsidRPr="005D0EC5">
        <w:t xml:space="preserve">. The shadowed </w:t>
      </w:r>
      <w:r w:rsidRPr="00261C3B">
        <w:rPr>
          <w:rStyle w:val="Literal"/>
        </w:rPr>
        <w:t>age</w:t>
      </w:r>
      <w:r w:rsidRPr="005D0EC5">
        <w:rPr>
          <w:lang w:eastAsia="en-GB"/>
        </w:rPr>
        <w:t xml:space="preserve"> we want to compare to 30 isn’t valid until the new scope starts</w:t>
      </w:r>
      <w:r>
        <w:rPr>
          <w:lang w:eastAsia="en-GB"/>
        </w:rPr>
        <w:t xml:space="preserve"> </w:t>
      </w:r>
      <w:r w:rsidRPr="005D0EC5">
        <w:rPr>
          <w:lang w:eastAsia="en-GB"/>
        </w:rPr>
        <w:t>with the curly bracket.</w:t>
      </w:r>
    </w:p>
    <w:p w14:paraId="2EFAE261" w14:textId="1F07A1BC" w:rsidR="005D0EC5" w:rsidRPr="005D0EC5" w:rsidRDefault="005D0EC5" w:rsidP="005D0EC5">
      <w:pPr>
        <w:pStyle w:val="Body"/>
        <w:rPr>
          <w:lang w:eastAsia="en-GB"/>
        </w:rPr>
      </w:pPr>
      <w:r w:rsidRPr="005D0EC5">
        <w:t xml:space="preserve">The downside of using </w:t>
      </w:r>
      <w:r w:rsidRPr="00261C3B">
        <w:rPr>
          <w:rStyle w:val="Literal"/>
        </w:rPr>
        <w:t>if let</w:t>
      </w:r>
      <w:r w:rsidRPr="005D0EC5">
        <w:t xml:space="preserve"> expressions is that the compiler doesn’t check for exhaustiveness, whereas with </w:t>
      </w:r>
      <w:r w:rsidRPr="00261C3B">
        <w:rPr>
          <w:rStyle w:val="Literal"/>
        </w:rPr>
        <w:t>match</w:t>
      </w:r>
      <w:r w:rsidRPr="005D0EC5">
        <w:t xml:space="preserve"> expressions it does. If we omitted the last </w:t>
      </w:r>
      <w:r w:rsidRPr="00261C3B">
        <w:rPr>
          <w:rStyle w:val="Literal"/>
        </w:rPr>
        <w:t>else</w:t>
      </w:r>
      <w:r w:rsidRPr="005D0EC5">
        <w:rPr>
          <w:lang w:eastAsia="en-GB"/>
        </w:rPr>
        <w:t xml:space="preserve"> block </w:t>
      </w:r>
      <w:r w:rsidR="009101ED" w:rsidRPr="009101ED">
        <w:rPr>
          <w:rStyle w:val="CodeAnnotation"/>
        </w:rPr>
        <w:t>9</w:t>
      </w:r>
      <w:r w:rsidRPr="005D0EC5">
        <w:rPr>
          <w:lang w:eastAsia="en-GB"/>
        </w:rPr>
        <w:t xml:space="preserve"> and therefore missed handling some cases, the compiler</w:t>
      </w:r>
      <w:r>
        <w:rPr>
          <w:lang w:eastAsia="en-GB"/>
        </w:rPr>
        <w:t xml:space="preserve"> </w:t>
      </w:r>
      <w:r w:rsidRPr="005D0EC5">
        <w:rPr>
          <w:lang w:eastAsia="en-GB"/>
        </w:rPr>
        <w:t>would not alert us to the possible logic bug.</w:t>
      </w:r>
      <w:r w:rsidR="00FE42C4">
        <w:fldChar w:fldCharType="begin"/>
      </w:r>
      <w:r w:rsidR="00FE42C4">
        <w:instrText xml:space="preserve"> XE "if let syntax</w:instrText>
      </w:r>
      <w:r w:rsidR="00FE42C4" w:rsidRPr="00BE574B">
        <w:instrText>:patterns</w:instrText>
      </w:r>
      <w:r w:rsidR="00FE42C4">
        <w:instrText xml:space="preserve"> in endRange" </w:instrText>
      </w:r>
      <w:r w:rsidR="00FE42C4">
        <w:fldChar w:fldCharType="end"/>
      </w:r>
      <w:r w:rsidR="00FE42C4">
        <w:fldChar w:fldCharType="begin"/>
      </w:r>
      <w:r w:rsidR="00FE42C4">
        <w:instrText xml:space="preserve"> XE "</w:instrText>
      </w:r>
      <w:r w:rsidR="00FE42C4" w:rsidRPr="00BE574B">
        <w:instrText>patterns</w:instrText>
      </w:r>
      <w:r w:rsidR="00FE42C4">
        <w:instrText xml:space="preserve">:in if let syntax endRange" </w:instrText>
      </w:r>
      <w:r w:rsidR="00FE42C4">
        <w:fldChar w:fldCharType="end"/>
      </w:r>
    </w:p>
    <w:bookmarkStart w:id="13" w:name="`while-let`-conditional-loops"/>
    <w:bookmarkStart w:id="14" w:name="_Toc106714965"/>
    <w:bookmarkEnd w:id="13"/>
    <w:p w14:paraId="69CB65C6" w14:textId="1BF2FDD5" w:rsidR="005D0EC5" w:rsidRPr="005D0EC5" w:rsidRDefault="00BA3612" w:rsidP="00261C3B">
      <w:pPr>
        <w:pStyle w:val="HeadB"/>
        <w:rPr>
          <w:lang w:eastAsia="en-GB"/>
        </w:rPr>
      </w:pPr>
      <w:r>
        <w:fldChar w:fldCharType="begin"/>
      </w:r>
      <w:r>
        <w:instrText xml:space="preserve"> XE "while let loop startRange" </w:instrText>
      </w:r>
      <w:r>
        <w:fldChar w:fldCharType="end"/>
      </w:r>
      <w:r>
        <w:fldChar w:fldCharType="begin"/>
      </w:r>
      <w:r>
        <w:instrText xml:space="preserve"> XE "</w:instrText>
      </w:r>
      <w:r w:rsidRPr="00BE574B">
        <w:instrText>patterns</w:instrText>
      </w:r>
      <w:r>
        <w:instrText xml:space="preserve">:in while let loops startRange" </w:instrText>
      </w:r>
      <w:r>
        <w:fldChar w:fldCharType="end"/>
      </w:r>
      <w:r w:rsidR="005D0EC5" w:rsidRPr="00261C3B">
        <w:t>while let</w:t>
      </w:r>
      <w:r w:rsidR="005D0EC5" w:rsidRPr="005D0EC5">
        <w:rPr>
          <w:lang w:eastAsia="en-GB"/>
        </w:rPr>
        <w:t xml:space="preserve"> Conditional Loops</w:t>
      </w:r>
      <w:bookmarkEnd w:id="14"/>
    </w:p>
    <w:p w14:paraId="3B0C4229" w14:textId="17627C30" w:rsidR="005D0EC5" w:rsidRPr="005D0EC5" w:rsidRDefault="005D0EC5" w:rsidP="005D0EC5">
      <w:pPr>
        <w:pStyle w:val="Body"/>
        <w:rPr>
          <w:lang w:eastAsia="en-GB"/>
        </w:rPr>
      </w:pPr>
      <w:r w:rsidRPr="005D0EC5">
        <w:t xml:space="preserve">Similar in construction to </w:t>
      </w:r>
      <w:r w:rsidRPr="00261C3B">
        <w:rPr>
          <w:rStyle w:val="Literal"/>
        </w:rPr>
        <w:t>if let</w:t>
      </w:r>
      <w:r w:rsidRPr="005D0EC5">
        <w:t xml:space="preserve">, the </w:t>
      </w:r>
      <w:r w:rsidRPr="00261C3B">
        <w:rPr>
          <w:rStyle w:val="Literal"/>
        </w:rPr>
        <w:t>while let</w:t>
      </w:r>
      <w:r w:rsidRPr="005D0EC5">
        <w:t xml:space="preserve"> conditional loop allows a </w:t>
      </w:r>
      <w:r w:rsidRPr="00261C3B">
        <w:rPr>
          <w:rStyle w:val="Literal"/>
        </w:rPr>
        <w:t>while</w:t>
      </w:r>
      <w:r w:rsidRPr="005D0EC5">
        <w:t xml:space="preserve"> loop to run for as long as a pattern continues to match. In Listing 18-2</w:t>
      </w:r>
      <w:r w:rsidR="003868C5">
        <w:t>,</w:t>
      </w:r>
      <w:r w:rsidRPr="005D0EC5">
        <w:t xml:space="preserve"> we code a </w:t>
      </w:r>
      <w:r w:rsidRPr="00261C3B">
        <w:rPr>
          <w:rStyle w:val="Literal"/>
        </w:rPr>
        <w:t>while let</w:t>
      </w:r>
      <w:r w:rsidRPr="005D0EC5">
        <w:rPr>
          <w:lang w:eastAsia="en-GB"/>
        </w:rPr>
        <w:t xml:space="preserve"> loop that uses a vector as a stack and prints the</w:t>
      </w:r>
      <w:r>
        <w:rPr>
          <w:lang w:eastAsia="en-GB"/>
        </w:rPr>
        <w:t xml:space="preserve"> </w:t>
      </w:r>
      <w:r w:rsidRPr="005D0EC5">
        <w:rPr>
          <w:lang w:eastAsia="en-GB"/>
        </w:rPr>
        <w:t>values in the vector in the opposite order in which they were pushed.</w:t>
      </w:r>
    </w:p>
    <w:p w14:paraId="0BF880C9" w14:textId="25B4FD97" w:rsidR="00497433" w:rsidRDefault="00497433">
      <w:pPr>
        <w:pStyle w:val="CodeLabel"/>
        <w:rPr>
          <w:ins w:id="15" w:author="Carol Nichols" w:date="2022-08-29T15:05:00Z"/>
          <w:lang w:eastAsia="en-GB"/>
        </w:rPr>
        <w:pPrChange w:id="16" w:author="Carol Nichols" w:date="2022-08-29T15:06:00Z">
          <w:pPr>
            <w:pStyle w:val="Code"/>
          </w:pPr>
        </w:pPrChange>
      </w:pPr>
      <w:ins w:id="17" w:author="Carol Nichols" w:date="2022-08-29T15:05:00Z">
        <w:r>
          <w:rPr>
            <w:lang w:eastAsia="en-GB"/>
          </w:rPr>
          <w:t>src/main.</w:t>
        </w:r>
      </w:ins>
      <w:ins w:id="18" w:author="Carol Nichols" w:date="2022-08-29T15:06:00Z">
        <w:r>
          <w:rPr>
            <w:lang w:eastAsia="en-GB"/>
          </w:rPr>
          <w:t>rs</w:t>
        </w:r>
      </w:ins>
    </w:p>
    <w:p w14:paraId="6052E194" w14:textId="51CBA151" w:rsidR="005D0EC5" w:rsidRPr="005D0EC5" w:rsidRDefault="005D0EC5" w:rsidP="00261C3B">
      <w:pPr>
        <w:pStyle w:val="Code"/>
        <w:rPr>
          <w:lang w:eastAsia="en-GB"/>
        </w:rPr>
      </w:pPr>
      <w:commentRangeStart w:id="19"/>
      <w:commentRangeStart w:id="20"/>
      <w:r w:rsidRPr="005D0EC5">
        <w:rPr>
          <w:lang w:eastAsia="en-GB"/>
        </w:rPr>
        <w:t>let m</w:t>
      </w:r>
      <w:commentRangeEnd w:id="19"/>
      <w:r w:rsidR="003868C5">
        <w:rPr>
          <w:rStyle w:val="CommentReference"/>
          <w:rFonts w:ascii="Times New Roman" w:hAnsi="Times New Roman" w:cs="Times New Roman"/>
          <w:color w:val="auto"/>
          <w:lang w:val="en-CA"/>
        </w:rPr>
        <w:commentReference w:id="19"/>
      </w:r>
      <w:commentRangeEnd w:id="20"/>
      <w:r w:rsidR="00497433">
        <w:rPr>
          <w:rStyle w:val="CommentReference"/>
          <w:rFonts w:ascii="Times New Roman" w:hAnsi="Times New Roman" w:cs="Times New Roman"/>
          <w:color w:val="auto"/>
          <w:lang w:val="en-CA"/>
        </w:rPr>
        <w:commentReference w:id="20"/>
      </w:r>
      <w:r w:rsidRPr="005D0EC5">
        <w:rPr>
          <w:lang w:eastAsia="en-GB"/>
        </w:rPr>
        <w:t>ut stack = Vec::new();</w:t>
      </w:r>
    </w:p>
    <w:p w14:paraId="66A4DDEE" w14:textId="77777777" w:rsidR="005D0EC5" w:rsidRPr="005D0EC5" w:rsidRDefault="005D0EC5" w:rsidP="00261C3B">
      <w:pPr>
        <w:pStyle w:val="Code"/>
        <w:rPr>
          <w:lang w:eastAsia="en-GB"/>
        </w:rPr>
      </w:pPr>
    </w:p>
    <w:p w14:paraId="5DE2D444" w14:textId="77777777" w:rsidR="005D0EC5" w:rsidRPr="005D0EC5" w:rsidRDefault="005D0EC5" w:rsidP="00261C3B">
      <w:pPr>
        <w:pStyle w:val="Code"/>
        <w:rPr>
          <w:lang w:eastAsia="en-GB"/>
        </w:rPr>
      </w:pPr>
      <w:r w:rsidRPr="005D0EC5">
        <w:rPr>
          <w:lang w:eastAsia="en-GB"/>
        </w:rPr>
        <w:t>stack.push(1);</w:t>
      </w:r>
    </w:p>
    <w:p w14:paraId="61F6289E" w14:textId="77777777" w:rsidR="005D0EC5" w:rsidRPr="005D0EC5" w:rsidRDefault="005D0EC5" w:rsidP="00261C3B">
      <w:pPr>
        <w:pStyle w:val="Code"/>
        <w:rPr>
          <w:lang w:eastAsia="en-GB"/>
        </w:rPr>
      </w:pPr>
      <w:r w:rsidRPr="005D0EC5">
        <w:rPr>
          <w:lang w:eastAsia="en-GB"/>
        </w:rPr>
        <w:t>stack.push(2);</w:t>
      </w:r>
    </w:p>
    <w:p w14:paraId="3B810F2A" w14:textId="77777777" w:rsidR="005D0EC5" w:rsidRPr="005D0EC5" w:rsidRDefault="005D0EC5" w:rsidP="00261C3B">
      <w:pPr>
        <w:pStyle w:val="Code"/>
        <w:rPr>
          <w:lang w:eastAsia="en-GB"/>
        </w:rPr>
      </w:pPr>
      <w:r w:rsidRPr="005D0EC5">
        <w:rPr>
          <w:lang w:eastAsia="en-GB"/>
        </w:rPr>
        <w:t>stack.push(3);</w:t>
      </w:r>
    </w:p>
    <w:p w14:paraId="612F88F6" w14:textId="77777777" w:rsidR="005D0EC5" w:rsidRPr="005D0EC5" w:rsidRDefault="005D0EC5" w:rsidP="00261C3B">
      <w:pPr>
        <w:pStyle w:val="Code"/>
        <w:rPr>
          <w:lang w:eastAsia="en-GB"/>
        </w:rPr>
      </w:pPr>
    </w:p>
    <w:p w14:paraId="77A622E0" w14:textId="77777777" w:rsidR="005D0EC5" w:rsidRPr="005D0EC5" w:rsidRDefault="005D0EC5" w:rsidP="00261C3B">
      <w:pPr>
        <w:pStyle w:val="Code"/>
        <w:rPr>
          <w:lang w:eastAsia="en-GB"/>
        </w:rPr>
      </w:pPr>
      <w:r w:rsidRPr="005D0EC5">
        <w:rPr>
          <w:lang w:eastAsia="en-GB"/>
        </w:rPr>
        <w:t>while let Some(top) = stack.pop() {</w:t>
      </w:r>
    </w:p>
    <w:p w14:paraId="3B94DF97" w14:textId="32314865" w:rsidR="005D0EC5" w:rsidRPr="005D0EC5" w:rsidRDefault="005D0EC5" w:rsidP="00261C3B">
      <w:pPr>
        <w:pStyle w:val="Code"/>
        <w:rPr>
          <w:lang w:eastAsia="en-GB"/>
        </w:rPr>
      </w:pPr>
      <w:r w:rsidRPr="005D0EC5">
        <w:rPr>
          <w:lang w:eastAsia="en-GB"/>
        </w:rPr>
        <w:t xml:space="preserve">    println!("{</w:t>
      </w:r>
      <w:r w:rsidR="00DC4674">
        <w:rPr>
          <w:lang w:eastAsia="en-GB"/>
        </w:rPr>
        <w:t>top</w:t>
      </w:r>
      <w:r w:rsidRPr="005D0EC5">
        <w:rPr>
          <w:lang w:eastAsia="en-GB"/>
        </w:rPr>
        <w:t>}");</w:t>
      </w:r>
    </w:p>
    <w:p w14:paraId="59527334" w14:textId="77777777" w:rsidR="005D0EC5" w:rsidRPr="005D0EC5" w:rsidRDefault="005D0EC5" w:rsidP="00261C3B">
      <w:pPr>
        <w:pStyle w:val="Code"/>
        <w:rPr>
          <w:lang w:eastAsia="en-GB"/>
        </w:rPr>
      </w:pPr>
      <w:r w:rsidRPr="005D0EC5">
        <w:rPr>
          <w:lang w:eastAsia="en-GB"/>
        </w:rPr>
        <w:t>}</w:t>
      </w:r>
    </w:p>
    <w:p w14:paraId="4B1A7971" w14:textId="2BC4D512" w:rsidR="005D0EC5" w:rsidRPr="005D0EC5" w:rsidRDefault="005D0EC5" w:rsidP="004E37F2">
      <w:pPr>
        <w:pStyle w:val="CodeListingCaption"/>
        <w:rPr>
          <w:lang w:eastAsia="en-GB"/>
        </w:rPr>
      </w:pPr>
      <w:r w:rsidRPr="005D0EC5">
        <w:t xml:space="preserve">Using a </w:t>
      </w:r>
      <w:r w:rsidRPr="00261C3B">
        <w:rPr>
          <w:rStyle w:val="Literal"/>
        </w:rPr>
        <w:t>while let</w:t>
      </w:r>
      <w:r w:rsidRPr="005D0EC5">
        <w:t xml:space="preserve"> loop to print values for as long as </w:t>
      </w:r>
      <w:r w:rsidRPr="00261C3B">
        <w:rPr>
          <w:rStyle w:val="Literal"/>
        </w:rPr>
        <w:t>stack.pop()</w:t>
      </w:r>
      <w:r w:rsidRPr="005D0EC5">
        <w:t xml:space="preserve"> returns </w:t>
      </w:r>
      <w:r w:rsidRPr="00261C3B">
        <w:rPr>
          <w:rStyle w:val="Literal"/>
        </w:rPr>
        <w:t>Some</w:t>
      </w:r>
    </w:p>
    <w:p w14:paraId="51B1BEF0" w14:textId="0F3A17D1" w:rsidR="005D0EC5" w:rsidRPr="005D0EC5" w:rsidRDefault="005D0EC5" w:rsidP="005D0EC5">
      <w:pPr>
        <w:pStyle w:val="Body"/>
        <w:rPr>
          <w:lang w:eastAsia="en-GB"/>
        </w:rPr>
      </w:pPr>
      <w:r w:rsidRPr="005D0EC5">
        <w:rPr>
          <w:lang w:eastAsia="en-GB"/>
        </w:rPr>
        <w:t xml:space="preserve">This example prints </w:t>
      </w:r>
      <w:r w:rsidRPr="00D94E7F">
        <w:rPr>
          <w:rStyle w:val="Literal"/>
        </w:rPr>
        <w:t>3</w:t>
      </w:r>
      <w:r w:rsidRPr="005D0EC5">
        <w:rPr>
          <w:lang w:eastAsia="en-GB"/>
        </w:rPr>
        <w:t xml:space="preserve">, </w:t>
      </w:r>
      <w:r w:rsidRPr="00D94E7F">
        <w:rPr>
          <w:rStyle w:val="Literal"/>
        </w:rPr>
        <w:t>2</w:t>
      </w:r>
      <w:r w:rsidRPr="005D0EC5">
        <w:rPr>
          <w:lang w:eastAsia="en-GB"/>
        </w:rPr>
        <w:t xml:space="preserve">, and then </w:t>
      </w:r>
      <w:r w:rsidRPr="00D94E7F">
        <w:rPr>
          <w:rStyle w:val="Literal"/>
        </w:rPr>
        <w:t>1</w:t>
      </w:r>
      <w:r w:rsidRPr="005D0EC5">
        <w:rPr>
          <w:lang w:eastAsia="en-GB"/>
        </w:rPr>
        <w:t xml:space="preserve">. The </w:t>
      </w:r>
      <w:r w:rsidRPr="00261C3B">
        <w:rPr>
          <w:rStyle w:val="Literal"/>
        </w:rPr>
        <w:t>pop</w:t>
      </w:r>
      <w:r w:rsidRPr="005D0EC5">
        <w:t xml:space="preserve"> method takes the last element out of the vector and returns </w:t>
      </w:r>
      <w:r w:rsidRPr="00261C3B">
        <w:rPr>
          <w:rStyle w:val="Literal"/>
        </w:rPr>
        <w:t>Some(value)</w:t>
      </w:r>
      <w:r w:rsidRPr="005D0EC5">
        <w:t xml:space="preserve">. If the vector is empty, </w:t>
      </w:r>
      <w:r w:rsidRPr="00261C3B">
        <w:rPr>
          <w:rStyle w:val="Literal"/>
        </w:rPr>
        <w:t>pop</w:t>
      </w:r>
      <w:r w:rsidRPr="005D0EC5">
        <w:t xml:space="preserve"> returns </w:t>
      </w:r>
      <w:r w:rsidRPr="00261C3B">
        <w:rPr>
          <w:rStyle w:val="Literal"/>
        </w:rPr>
        <w:t>None</w:t>
      </w:r>
      <w:r w:rsidRPr="005D0EC5">
        <w:t xml:space="preserve">. The </w:t>
      </w:r>
      <w:r w:rsidRPr="00261C3B">
        <w:rPr>
          <w:rStyle w:val="Literal"/>
        </w:rPr>
        <w:t>while</w:t>
      </w:r>
      <w:r w:rsidRPr="005D0EC5">
        <w:t xml:space="preserve"> loop continues running the code in its block as long as </w:t>
      </w:r>
      <w:r w:rsidRPr="00261C3B">
        <w:rPr>
          <w:rStyle w:val="Literal"/>
        </w:rPr>
        <w:t>pop</w:t>
      </w:r>
      <w:r w:rsidRPr="005D0EC5">
        <w:t xml:space="preserve"> returns </w:t>
      </w:r>
      <w:r w:rsidRPr="00261C3B">
        <w:rPr>
          <w:rStyle w:val="Literal"/>
        </w:rPr>
        <w:t>Some</w:t>
      </w:r>
      <w:r w:rsidRPr="005D0EC5">
        <w:t xml:space="preserve">. When </w:t>
      </w:r>
      <w:r w:rsidRPr="00261C3B">
        <w:rPr>
          <w:rStyle w:val="Literal"/>
        </w:rPr>
        <w:t>pop</w:t>
      </w:r>
      <w:r w:rsidRPr="005D0EC5">
        <w:t xml:space="preserve"> returns </w:t>
      </w:r>
      <w:r w:rsidRPr="00261C3B">
        <w:rPr>
          <w:rStyle w:val="Literal"/>
        </w:rPr>
        <w:t>None</w:t>
      </w:r>
      <w:r w:rsidRPr="005D0EC5">
        <w:t xml:space="preserve">, the loop stops. We can use </w:t>
      </w:r>
      <w:r w:rsidRPr="00261C3B">
        <w:rPr>
          <w:rStyle w:val="Literal"/>
        </w:rPr>
        <w:t>while let</w:t>
      </w:r>
      <w:r w:rsidRPr="005D0EC5">
        <w:rPr>
          <w:lang w:eastAsia="en-GB"/>
        </w:rPr>
        <w:t xml:space="preserve"> to pop every element off our stack.</w:t>
      </w:r>
      <w:r w:rsidR="0018263C">
        <w:fldChar w:fldCharType="begin"/>
      </w:r>
      <w:r w:rsidR="0018263C">
        <w:instrText xml:space="preserve"> XE "while let loop endRange" </w:instrText>
      </w:r>
      <w:r w:rsidR="0018263C">
        <w:fldChar w:fldCharType="end"/>
      </w:r>
      <w:r w:rsidR="0018263C">
        <w:fldChar w:fldCharType="begin"/>
      </w:r>
      <w:r w:rsidR="0018263C">
        <w:instrText xml:space="preserve"> XE "</w:instrText>
      </w:r>
      <w:r w:rsidR="0018263C" w:rsidRPr="00BE574B">
        <w:instrText>patterns</w:instrText>
      </w:r>
      <w:r w:rsidR="0018263C">
        <w:instrText xml:space="preserve">:in while let loops endRange" </w:instrText>
      </w:r>
      <w:r w:rsidR="0018263C">
        <w:fldChar w:fldCharType="end"/>
      </w:r>
    </w:p>
    <w:bookmarkStart w:id="21" w:name="`for`-loops"/>
    <w:bookmarkStart w:id="22" w:name="_Toc106714966"/>
    <w:bookmarkEnd w:id="21"/>
    <w:p w14:paraId="2AF6E3B1" w14:textId="726D1505" w:rsidR="005D0EC5" w:rsidRPr="005D0EC5" w:rsidRDefault="0018263C" w:rsidP="00261C3B">
      <w:pPr>
        <w:pStyle w:val="HeadB"/>
        <w:rPr>
          <w:lang w:eastAsia="en-GB"/>
        </w:rPr>
      </w:pPr>
      <w:r>
        <w:lastRenderedPageBreak/>
        <w:fldChar w:fldCharType="begin"/>
      </w:r>
      <w:r>
        <w:instrText xml:space="preserve"> XE "for keyword:loop:patterns in startRange" </w:instrText>
      </w:r>
      <w:r>
        <w:fldChar w:fldCharType="end"/>
      </w:r>
      <w:r>
        <w:fldChar w:fldCharType="begin"/>
      </w:r>
      <w:r>
        <w:instrText xml:space="preserve"> XE "</w:instrText>
      </w:r>
      <w:r w:rsidRPr="00BE574B">
        <w:instrText>patterns</w:instrText>
      </w:r>
      <w:r>
        <w:instrText xml:space="preserve">:in for loops startRange" </w:instrText>
      </w:r>
      <w:r>
        <w:fldChar w:fldCharType="end"/>
      </w:r>
      <w:r w:rsidR="005D0EC5" w:rsidRPr="00261C3B">
        <w:t>for</w:t>
      </w:r>
      <w:r w:rsidR="005D0EC5" w:rsidRPr="005D0EC5">
        <w:rPr>
          <w:lang w:eastAsia="en-GB"/>
        </w:rPr>
        <w:t xml:space="preserve"> Loops</w:t>
      </w:r>
      <w:bookmarkEnd w:id="22"/>
    </w:p>
    <w:p w14:paraId="5C89C35B" w14:textId="33057B84" w:rsidR="005D0EC5" w:rsidRPr="005D0EC5" w:rsidRDefault="005D0EC5" w:rsidP="005D0EC5">
      <w:pPr>
        <w:pStyle w:val="Body"/>
        <w:rPr>
          <w:lang w:eastAsia="en-GB"/>
        </w:rPr>
      </w:pPr>
      <w:r w:rsidRPr="005D0EC5">
        <w:t xml:space="preserve">In a </w:t>
      </w:r>
      <w:r w:rsidRPr="00261C3B">
        <w:rPr>
          <w:rStyle w:val="Literal"/>
        </w:rPr>
        <w:t>for</w:t>
      </w:r>
      <w:r w:rsidRPr="005D0EC5">
        <w:t xml:space="preserve"> loop, the value that directly follows the keyword </w:t>
      </w:r>
      <w:r w:rsidRPr="00261C3B">
        <w:rPr>
          <w:rStyle w:val="Literal"/>
        </w:rPr>
        <w:t>for</w:t>
      </w:r>
      <w:r w:rsidRPr="005D0EC5">
        <w:t xml:space="preserve"> is a pattern. For example, in </w:t>
      </w:r>
      <w:r w:rsidRPr="00261C3B">
        <w:rPr>
          <w:rStyle w:val="Literal"/>
        </w:rPr>
        <w:t>for x in y</w:t>
      </w:r>
      <w:r w:rsidR="00311012">
        <w:t xml:space="preserve">, </w:t>
      </w:r>
      <w:r w:rsidRPr="005D0EC5">
        <w:t xml:space="preserve">the </w:t>
      </w:r>
      <w:r w:rsidRPr="00261C3B">
        <w:rPr>
          <w:rStyle w:val="Literal"/>
        </w:rPr>
        <w:t>x</w:t>
      </w:r>
      <w:r w:rsidRPr="005D0EC5">
        <w:t xml:space="preserve"> is the pattern. Listing 18-3 demonstrates how to use a pattern in a </w:t>
      </w:r>
      <w:r w:rsidRPr="00261C3B">
        <w:rPr>
          <w:rStyle w:val="Literal"/>
        </w:rPr>
        <w:t>for</w:t>
      </w:r>
      <w:r w:rsidRPr="005D0EC5">
        <w:t xml:space="preserve"> loop to </w:t>
      </w:r>
      <w:r w:rsidRPr="003868C5">
        <w:rPr>
          <w:rStyle w:val="Italic"/>
        </w:rPr>
        <w:t>destructure</w:t>
      </w:r>
      <w:r w:rsidRPr="005D0EC5">
        <w:t xml:space="preserve">, or break apart, a tuple as part of the </w:t>
      </w:r>
      <w:r w:rsidRPr="00261C3B">
        <w:rPr>
          <w:rStyle w:val="Literal"/>
        </w:rPr>
        <w:t>for</w:t>
      </w:r>
      <w:r w:rsidRPr="005D0EC5">
        <w:rPr>
          <w:lang w:eastAsia="en-GB"/>
        </w:rPr>
        <w:t xml:space="preserve"> loop.</w:t>
      </w:r>
    </w:p>
    <w:p w14:paraId="595E141B" w14:textId="53155156" w:rsidR="00DC3E2B" w:rsidRDefault="00DC3E2B">
      <w:pPr>
        <w:pStyle w:val="CodeLabel"/>
        <w:rPr>
          <w:ins w:id="23" w:author="Carol Nichols" w:date="2022-08-29T15:06:00Z"/>
          <w:lang w:eastAsia="en-GB"/>
        </w:rPr>
        <w:pPrChange w:id="24" w:author="Carol Nichols" w:date="2022-08-29T15:07:00Z">
          <w:pPr>
            <w:pStyle w:val="Code"/>
          </w:pPr>
        </w:pPrChange>
      </w:pPr>
      <w:ins w:id="25" w:author="Carol Nichols" w:date="2022-08-29T15:06:00Z">
        <w:r>
          <w:rPr>
            <w:lang w:eastAsia="en-GB"/>
          </w:rPr>
          <w:t>src/main.rs</w:t>
        </w:r>
      </w:ins>
    </w:p>
    <w:p w14:paraId="2C1873E5" w14:textId="41183961" w:rsidR="005D0EC5" w:rsidRPr="005D0EC5" w:rsidRDefault="005D0EC5" w:rsidP="00261C3B">
      <w:pPr>
        <w:pStyle w:val="Code"/>
        <w:rPr>
          <w:lang w:eastAsia="en-GB"/>
        </w:rPr>
      </w:pPr>
      <w:r w:rsidRPr="005D0EC5">
        <w:rPr>
          <w:lang w:eastAsia="en-GB"/>
        </w:rPr>
        <w:t>let v = vec!['a', 'b', 'c'];</w:t>
      </w:r>
    </w:p>
    <w:p w14:paraId="4122D901" w14:textId="77777777" w:rsidR="005D0EC5" w:rsidRPr="005D0EC5" w:rsidRDefault="005D0EC5" w:rsidP="00261C3B">
      <w:pPr>
        <w:pStyle w:val="Code"/>
        <w:rPr>
          <w:lang w:eastAsia="en-GB"/>
        </w:rPr>
      </w:pPr>
    </w:p>
    <w:p w14:paraId="70EBD9C5" w14:textId="77777777" w:rsidR="005D0EC5" w:rsidRPr="005D0EC5" w:rsidRDefault="005D0EC5" w:rsidP="00261C3B">
      <w:pPr>
        <w:pStyle w:val="Code"/>
        <w:rPr>
          <w:lang w:eastAsia="en-GB"/>
        </w:rPr>
      </w:pPr>
      <w:r w:rsidRPr="005D0EC5">
        <w:rPr>
          <w:lang w:eastAsia="en-GB"/>
        </w:rPr>
        <w:t>for (index, value) in v.iter().enumerate() {</w:t>
      </w:r>
    </w:p>
    <w:p w14:paraId="230E55AD" w14:textId="746035F7" w:rsidR="005D0EC5" w:rsidRPr="005D0EC5" w:rsidRDefault="005D0EC5" w:rsidP="00261C3B">
      <w:pPr>
        <w:pStyle w:val="Code"/>
        <w:rPr>
          <w:lang w:eastAsia="en-GB"/>
        </w:rPr>
      </w:pPr>
      <w:r w:rsidRPr="005D0EC5">
        <w:rPr>
          <w:lang w:eastAsia="en-GB"/>
        </w:rPr>
        <w:t xml:space="preserve">    println!("{</w:t>
      </w:r>
      <w:r w:rsidR="004C2BCE">
        <w:rPr>
          <w:lang w:eastAsia="en-GB"/>
        </w:rPr>
        <w:t>value</w:t>
      </w:r>
      <w:r w:rsidRPr="005D0EC5">
        <w:rPr>
          <w:lang w:eastAsia="en-GB"/>
        </w:rPr>
        <w:t>} is at index {</w:t>
      </w:r>
      <w:r w:rsidR="004C2BCE">
        <w:rPr>
          <w:lang w:eastAsia="en-GB"/>
        </w:rPr>
        <w:t>index</w:t>
      </w:r>
      <w:r w:rsidRPr="005D0EC5">
        <w:rPr>
          <w:lang w:eastAsia="en-GB"/>
        </w:rPr>
        <w:t>}");</w:t>
      </w:r>
    </w:p>
    <w:p w14:paraId="77F9921B" w14:textId="77777777" w:rsidR="005D0EC5" w:rsidRPr="005D0EC5" w:rsidRDefault="005D0EC5" w:rsidP="00261C3B">
      <w:pPr>
        <w:pStyle w:val="Code"/>
        <w:rPr>
          <w:lang w:eastAsia="en-GB"/>
        </w:rPr>
      </w:pPr>
      <w:r w:rsidRPr="005D0EC5">
        <w:rPr>
          <w:lang w:eastAsia="en-GB"/>
        </w:rPr>
        <w:t>}</w:t>
      </w:r>
    </w:p>
    <w:p w14:paraId="3C6701DB" w14:textId="7FF03209" w:rsidR="005D0EC5" w:rsidRPr="005D0EC5" w:rsidRDefault="005D0EC5" w:rsidP="004E37F2">
      <w:pPr>
        <w:pStyle w:val="CodeListingCaption"/>
        <w:rPr>
          <w:lang w:eastAsia="en-GB"/>
        </w:rPr>
      </w:pPr>
      <w:r w:rsidRPr="005D0EC5">
        <w:t xml:space="preserve">Using a pattern in a </w:t>
      </w:r>
      <w:r w:rsidRPr="00261C3B">
        <w:rPr>
          <w:rStyle w:val="Literal"/>
        </w:rPr>
        <w:t>for</w:t>
      </w:r>
      <w:r w:rsidRPr="005D0EC5">
        <w:rPr>
          <w:lang w:eastAsia="en-GB"/>
        </w:rPr>
        <w:t xml:space="preserve"> loop to destructure a tuple</w:t>
      </w:r>
    </w:p>
    <w:p w14:paraId="56BF05B3" w14:textId="77777777" w:rsidR="005D0EC5" w:rsidRPr="005D0EC5" w:rsidRDefault="005D0EC5" w:rsidP="00261C3B">
      <w:pPr>
        <w:pStyle w:val="Body"/>
        <w:rPr>
          <w:lang w:eastAsia="en-GB"/>
        </w:rPr>
      </w:pPr>
      <w:r w:rsidRPr="005D0EC5">
        <w:rPr>
          <w:lang w:eastAsia="en-GB"/>
        </w:rPr>
        <w:t>The code in Listing 18-3 will print the following:</w:t>
      </w:r>
    </w:p>
    <w:p w14:paraId="794A8761" w14:textId="77777777" w:rsidR="005D0EC5" w:rsidRPr="005D0EC5" w:rsidRDefault="005D0EC5" w:rsidP="00261C3B">
      <w:pPr>
        <w:pStyle w:val="Code"/>
        <w:rPr>
          <w:lang w:eastAsia="en-GB"/>
        </w:rPr>
      </w:pPr>
      <w:r w:rsidRPr="005D0EC5">
        <w:rPr>
          <w:lang w:eastAsia="en-GB"/>
        </w:rPr>
        <w:t>a is at index 0</w:t>
      </w:r>
    </w:p>
    <w:p w14:paraId="3B388EE6" w14:textId="77777777" w:rsidR="005D0EC5" w:rsidRPr="005D0EC5" w:rsidRDefault="005D0EC5" w:rsidP="00261C3B">
      <w:pPr>
        <w:pStyle w:val="Code"/>
        <w:rPr>
          <w:lang w:eastAsia="en-GB"/>
        </w:rPr>
      </w:pPr>
      <w:r w:rsidRPr="005D0EC5">
        <w:rPr>
          <w:lang w:eastAsia="en-GB"/>
        </w:rPr>
        <w:t>b is at index 1</w:t>
      </w:r>
    </w:p>
    <w:p w14:paraId="03CECE5F" w14:textId="77777777" w:rsidR="005D0EC5" w:rsidRPr="005D0EC5" w:rsidRDefault="005D0EC5" w:rsidP="00261C3B">
      <w:pPr>
        <w:pStyle w:val="Code"/>
        <w:rPr>
          <w:lang w:eastAsia="en-GB"/>
        </w:rPr>
      </w:pPr>
      <w:r w:rsidRPr="005D0EC5">
        <w:rPr>
          <w:lang w:eastAsia="en-GB"/>
        </w:rPr>
        <w:t>c is at index 2</w:t>
      </w:r>
    </w:p>
    <w:p w14:paraId="2FCFCA8F" w14:textId="2FCF54FE" w:rsidR="005D0EC5" w:rsidRPr="005D0EC5" w:rsidRDefault="00BB2499" w:rsidP="005D0EC5">
      <w:pPr>
        <w:pStyle w:val="Body"/>
        <w:rPr>
          <w:lang w:eastAsia="en-GB"/>
        </w:rPr>
      </w:pPr>
      <w:r>
        <w:fldChar w:fldCharType="begin"/>
      </w:r>
      <w:r>
        <w:instrText xml:space="preserve"> XE "enumerate method startRange" </w:instrText>
      </w:r>
      <w:r>
        <w:fldChar w:fldCharType="end"/>
      </w:r>
      <w:r w:rsidR="005D0EC5" w:rsidRPr="005D0EC5">
        <w:t xml:space="preserve">We adapt an iterator using the </w:t>
      </w:r>
      <w:r w:rsidR="005D0EC5" w:rsidRPr="00261C3B">
        <w:rPr>
          <w:rStyle w:val="Literal"/>
        </w:rPr>
        <w:t>enumerate</w:t>
      </w:r>
      <w:r w:rsidR="005D0EC5" w:rsidRPr="005D0EC5">
        <w:t xml:space="preserve"> method so it produces a value and the index for that value, placed into a tuple. The first value produced is the tuple </w:t>
      </w:r>
      <w:r w:rsidR="005D0EC5" w:rsidRPr="00261C3B">
        <w:rPr>
          <w:rStyle w:val="Literal"/>
        </w:rPr>
        <w:t>(0, 'a')</w:t>
      </w:r>
      <w:r w:rsidR="005D0EC5" w:rsidRPr="005D0EC5">
        <w:t xml:space="preserve">. When this value is matched to the pattern </w:t>
      </w:r>
      <w:r w:rsidR="005D0EC5" w:rsidRPr="00261C3B">
        <w:rPr>
          <w:rStyle w:val="Literal"/>
        </w:rPr>
        <w:t>(index, value)</w:t>
      </w:r>
      <w:r w:rsidR="005D0EC5" w:rsidRPr="005D0EC5">
        <w:t xml:space="preserve">, </w:t>
      </w:r>
      <w:r w:rsidR="005D0EC5" w:rsidRPr="00261C3B">
        <w:rPr>
          <w:rStyle w:val="Literal"/>
        </w:rPr>
        <w:t>index</w:t>
      </w:r>
      <w:r w:rsidR="005D0EC5" w:rsidRPr="005D0EC5">
        <w:t xml:space="preserve"> will be </w:t>
      </w:r>
      <w:r w:rsidR="005D0EC5" w:rsidRPr="00261C3B">
        <w:rPr>
          <w:rStyle w:val="Literal"/>
        </w:rPr>
        <w:t>0</w:t>
      </w:r>
      <w:r w:rsidR="005D0EC5" w:rsidRPr="005D0EC5">
        <w:t xml:space="preserve"> and </w:t>
      </w:r>
      <w:r w:rsidR="005D0EC5" w:rsidRPr="00261C3B">
        <w:rPr>
          <w:rStyle w:val="Literal"/>
        </w:rPr>
        <w:t>value</w:t>
      </w:r>
      <w:r w:rsidR="005D0EC5" w:rsidRPr="005D0EC5">
        <w:t xml:space="preserve"> will be </w:t>
      </w:r>
      <w:r w:rsidR="005D0EC5" w:rsidRPr="00261C3B">
        <w:rPr>
          <w:rStyle w:val="Literal"/>
        </w:rPr>
        <w:t>'a'</w:t>
      </w:r>
      <w:r w:rsidR="005D0EC5" w:rsidRPr="005D0EC5">
        <w:rPr>
          <w:lang w:eastAsia="en-GB"/>
        </w:rPr>
        <w:t>, printing the first line of the</w:t>
      </w:r>
      <w:r w:rsidR="005D0EC5">
        <w:rPr>
          <w:lang w:eastAsia="en-GB"/>
        </w:rPr>
        <w:t xml:space="preserve"> </w:t>
      </w:r>
      <w:r w:rsidR="005D0EC5" w:rsidRPr="005D0EC5">
        <w:rPr>
          <w:lang w:eastAsia="en-GB"/>
        </w:rPr>
        <w:t>output.</w:t>
      </w:r>
      <w:r>
        <w:fldChar w:fldCharType="begin"/>
      </w:r>
      <w:r>
        <w:instrText xml:space="preserve"> XE "enumerate method endRange" </w:instrText>
      </w:r>
      <w:r>
        <w:fldChar w:fldCharType="end"/>
      </w:r>
      <w:r w:rsidR="0018263C">
        <w:fldChar w:fldCharType="begin"/>
      </w:r>
      <w:r w:rsidR="0018263C">
        <w:instrText xml:space="preserve"> XE "for keyword:loop:patterns in endRange" </w:instrText>
      </w:r>
      <w:r w:rsidR="0018263C">
        <w:fldChar w:fldCharType="end"/>
      </w:r>
      <w:r w:rsidR="0018263C">
        <w:fldChar w:fldCharType="begin"/>
      </w:r>
      <w:r w:rsidR="0018263C">
        <w:instrText xml:space="preserve"> XE "</w:instrText>
      </w:r>
      <w:r w:rsidR="0018263C" w:rsidRPr="00BE574B">
        <w:instrText>patterns</w:instrText>
      </w:r>
      <w:r w:rsidR="0018263C">
        <w:instrText xml:space="preserve">:in for loops endRange" </w:instrText>
      </w:r>
      <w:r w:rsidR="0018263C">
        <w:fldChar w:fldCharType="end"/>
      </w:r>
    </w:p>
    <w:bookmarkStart w:id="26" w:name="`let`-statements"/>
    <w:bookmarkStart w:id="27" w:name="_Toc106714967"/>
    <w:bookmarkEnd w:id="26"/>
    <w:p w14:paraId="519AA4B1" w14:textId="62302F75" w:rsidR="005D0EC5" w:rsidRPr="005D0EC5" w:rsidRDefault="006000C0" w:rsidP="00261C3B">
      <w:pPr>
        <w:pStyle w:val="HeadB"/>
        <w:rPr>
          <w:lang w:eastAsia="en-GB"/>
        </w:rPr>
      </w:pPr>
      <w:r>
        <w:fldChar w:fldCharType="begin"/>
      </w:r>
      <w:r>
        <w:instrText xml:space="preserve"> XE "variables:creating with patterns startRange" </w:instrText>
      </w:r>
      <w:r>
        <w:fldChar w:fldCharType="end"/>
      </w:r>
      <w:r>
        <w:fldChar w:fldCharType="begin"/>
      </w:r>
      <w:r>
        <w:instrText xml:space="preserve"> XE "</w:instrText>
      </w:r>
      <w:r w:rsidRPr="00BE574B">
        <w:instrText>patterns</w:instrText>
      </w:r>
      <w:r>
        <w:instrText xml:space="preserve">:in let </w:instrText>
      </w:r>
      <w:r w:rsidR="00C70D59">
        <w:instrText>statements</w:instrText>
      </w:r>
      <w:r>
        <w:instrText xml:space="preserve"> startRange" </w:instrText>
      </w:r>
      <w:r>
        <w:fldChar w:fldCharType="end"/>
      </w:r>
      <w:r w:rsidR="00297559">
        <w:fldChar w:fldCharType="begin"/>
      </w:r>
      <w:r w:rsidR="00297559">
        <w:instrText xml:space="preserve"> XE "let keyword:using </w:instrText>
      </w:r>
      <w:r w:rsidR="00297559" w:rsidRPr="00BE574B">
        <w:instrText>patterns</w:instrText>
      </w:r>
      <w:r w:rsidR="00297559">
        <w:instrText xml:space="preserve"> with startRange" </w:instrText>
      </w:r>
      <w:r w:rsidR="00297559">
        <w:fldChar w:fldCharType="end"/>
      </w:r>
      <w:r w:rsidR="005D0EC5" w:rsidRPr="00261C3B">
        <w:t>let</w:t>
      </w:r>
      <w:r w:rsidR="005D0EC5" w:rsidRPr="005D0EC5">
        <w:rPr>
          <w:lang w:eastAsia="en-GB"/>
        </w:rPr>
        <w:t xml:space="preserve"> Statements</w:t>
      </w:r>
      <w:bookmarkEnd w:id="27"/>
    </w:p>
    <w:p w14:paraId="34AD04DA" w14:textId="6370133B" w:rsidR="005D0EC5" w:rsidRPr="005D0EC5" w:rsidRDefault="005D0EC5" w:rsidP="005D0EC5">
      <w:pPr>
        <w:pStyle w:val="Body"/>
        <w:rPr>
          <w:lang w:eastAsia="en-GB"/>
        </w:rPr>
      </w:pPr>
      <w:r w:rsidRPr="005D0EC5">
        <w:t xml:space="preserve">Prior to this chapter, we had only explicitly discussed using patterns with </w:t>
      </w:r>
      <w:r w:rsidRPr="00261C3B">
        <w:rPr>
          <w:rStyle w:val="Literal"/>
        </w:rPr>
        <w:t>match</w:t>
      </w:r>
      <w:r w:rsidRPr="005D0EC5">
        <w:t xml:space="preserve"> and </w:t>
      </w:r>
      <w:r w:rsidRPr="00261C3B">
        <w:rPr>
          <w:rStyle w:val="Literal"/>
        </w:rPr>
        <w:t>if let</w:t>
      </w:r>
      <w:r w:rsidRPr="005D0EC5">
        <w:t xml:space="preserve">, but in fact, we’ve used patterns in other places as well, including in </w:t>
      </w:r>
      <w:r w:rsidRPr="00261C3B">
        <w:rPr>
          <w:rStyle w:val="Literal"/>
        </w:rPr>
        <w:t>let</w:t>
      </w:r>
      <w:r w:rsidRPr="005D0EC5">
        <w:t xml:space="preserve"> statements. For example, consider this straightforward variable assignment with </w:t>
      </w:r>
      <w:r w:rsidRPr="00261C3B">
        <w:rPr>
          <w:rStyle w:val="Literal"/>
        </w:rPr>
        <w:t>let</w:t>
      </w:r>
      <w:r w:rsidRPr="005D0EC5">
        <w:rPr>
          <w:lang w:eastAsia="en-GB"/>
        </w:rPr>
        <w:t>:</w:t>
      </w:r>
    </w:p>
    <w:p w14:paraId="6C9FDDE8" w14:textId="77777777" w:rsidR="005D0EC5" w:rsidRPr="005D0EC5" w:rsidRDefault="005D0EC5" w:rsidP="00261C3B">
      <w:pPr>
        <w:pStyle w:val="Code"/>
        <w:rPr>
          <w:lang w:eastAsia="en-GB"/>
        </w:rPr>
      </w:pPr>
      <w:commentRangeStart w:id="28"/>
      <w:r w:rsidRPr="005D0EC5">
        <w:rPr>
          <w:lang w:eastAsia="en-GB"/>
        </w:rPr>
        <w:t>let x = 5;</w:t>
      </w:r>
      <w:commentRangeEnd w:id="28"/>
      <w:r w:rsidR="00DC3E2B">
        <w:rPr>
          <w:rStyle w:val="CommentReference"/>
          <w:rFonts w:ascii="Times New Roman" w:hAnsi="Times New Roman" w:cs="Times New Roman"/>
          <w:color w:val="auto"/>
          <w:lang w:val="en-CA"/>
        </w:rPr>
        <w:commentReference w:id="28"/>
      </w:r>
    </w:p>
    <w:p w14:paraId="4C110EC2" w14:textId="0E483FBC" w:rsidR="005D0EC5" w:rsidRPr="005D0EC5" w:rsidRDefault="005D0EC5" w:rsidP="005D0EC5">
      <w:pPr>
        <w:pStyle w:val="Body"/>
        <w:rPr>
          <w:lang w:eastAsia="en-GB"/>
        </w:rPr>
      </w:pPr>
      <w:r w:rsidRPr="005D0EC5">
        <w:t xml:space="preserve">Every time you’ve used a </w:t>
      </w:r>
      <w:r w:rsidRPr="00261C3B">
        <w:rPr>
          <w:rStyle w:val="Literal"/>
        </w:rPr>
        <w:t>let</w:t>
      </w:r>
      <w:r w:rsidRPr="005D0EC5">
        <w:t xml:space="preserve"> statement like this you’ve been using patterns, although you might not have realized it! More formally, a </w:t>
      </w:r>
      <w:r w:rsidRPr="00261C3B">
        <w:rPr>
          <w:rStyle w:val="Literal"/>
        </w:rPr>
        <w:t>let</w:t>
      </w:r>
      <w:r w:rsidRPr="005D0EC5">
        <w:rPr>
          <w:lang w:eastAsia="en-GB"/>
        </w:rPr>
        <w:t xml:space="preserve"> statement looks</w:t>
      </w:r>
      <w:r>
        <w:rPr>
          <w:lang w:eastAsia="en-GB"/>
        </w:rPr>
        <w:t xml:space="preserve"> </w:t>
      </w:r>
      <w:r w:rsidRPr="005D0EC5">
        <w:rPr>
          <w:lang w:eastAsia="en-GB"/>
        </w:rPr>
        <w:t>like this:</w:t>
      </w:r>
    </w:p>
    <w:p w14:paraId="456FFD85" w14:textId="77777777" w:rsidR="005D0EC5" w:rsidRPr="005D0EC5" w:rsidRDefault="005D0EC5" w:rsidP="00261C3B">
      <w:pPr>
        <w:pStyle w:val="Code"/>
        <w:rPr>
          <w:lang w:eastAsia="en-GB"/>
        </w:rPr>
      </w:pPr>
      <w:r w:rsidRPr="005D0EC5">
        <w:rPr>
          <w:lang w:eastAsia="en-GB"/>
        </w:rPr>
        <w:t xml:space="preserve">let </w:t>
      </w:r>
      <w:r w:rsidRPr="00D94E7F">
        <w:rPr>
          <w:rStyle w:val="LiteralItalic"/>
        </w:rPr>
        <w:t>PATTERN</w:t>
      </w:r>
      <w:r w:rsidRPr="005D0EC5">
        <w:rPr>
          <w:lang w:eastAsia="en-GB"/>
        </w:rPr>
        <w:t xml:space="preserve"> = </w:t>
      </w:r>
      <w:r w:rsidRPr="00D94E7F">
        <w:rPr>
          <w:rStyle w:val="LiteralItalic"/>
        </w:rPr>
        <w:t>EXPRESSION</w:t>
      </w:r>
      <w:r w:rsidRPr="005D0EC5">
        <w:rPr>
          <w:lang w:eastAsia="en-GB"/>
        </w:rPr>
        <w:t>;</w:t>
      </w:r>
    </w:p>
    <w:p w14:paraId="745DB75F" w14:textId="5053D087" w:rsidR="005D0EC5" w:rsidRPr="005D0EC5" w:rsidRDefault="005D0EC5" w:rsidP="005D0EC5">
      <w:pPr>
        <w:pStyle w:val="Body"/>
        <w:rPr>
          <w:lang w:eastAsia="en-GB"/>
        </w:rPr>
      </w:pPr>
      <w:r w:rsidRPr="005D0EC5">
        <w:t xml:space="preserve">In statements like </w:t>
      </w:r>
      <w:r w:rsidRPr="00261C3B">
        <w:rPr>
          <w:rStyle w:val="Literal"/>
        </w:rPr>
        <w:t>let x = 5;</w:t>
      </w:r>
      <w:r w:rsidRPr="005D0EC5">
        <w:t xml:space="preserve"> with a variable name in the </w:t>
      </w:r>
      <w:r w:rsidRPr="00D94E7F">
        <w:rPr>
          <w:rStyle w:val="LiteralItalic"/>
        </w:rPr>
        <w:t>PATTERN</w:t>
      </w:r>
      <w:r w:rsidRPr="005D0EC5">
        <w:t xml:space="preserve"> slot, the variable name is just a particularly simple form of a pattern. Rust compares the expression against the pattern and assigns any names it finds. So</w:t>
      </w:r>
      <w:r w:rsidR="00DE5D08">
        <w:t>,</w:t>
      </w:r>
      <w:r w:rsidRPr="005D0EC5">
        <w:t xml:space="preserve"> in the </w:t>
      </w:r>
      <w:r w:rsidRPr="00261C3B">
        <w:rPr>
          <w:rStyle w:val="Literal"/>
        </w:rPr>
        <w:t>let x = 5;</w:t>
      </w:r>
      <w:r w:rsidRPr="005D0EC5">
        <w:t xml:space="preserve"> example, </w:t>
      </w:r>
      <w:r w:rsidRPr="00261C3B">
        <w:rPr>
          <w:rStyle w:val="Literal"/>
        </w:rPr>
        <w:t>x</w:t>
      </w:r>
      <w:r w:rsidRPr="005D0EC5">
        <w:t xml:space="preserve"> is a pattern that means “bind what matches here to the variable </w:t>
      </w:r>
      <w:r w:rsidRPr="00261C3B">
        <w:rPr>
          <w:rStyle w:val="Literal"/>
        </w:rPr>
        <w:t>x</w:t>
      </w:r>
      <w:r w:rsidRPr="005D0EC5">
        <w:t xml:space="preserve">.” </w:t>
      </w:r>
      <w:r w:rsidRPr="005D0EC5">
        <w:lastRenderedPageBreak/>
        <w:t xml:space="preserve">Because the name </w:t>
      </w:r>
      <w:r w:rsidRPr="00261C3B">
        <w:rPr>
          <w:rStyle w:val="Literal"/>
        </w:rPr>
        <w:t>x</w:t>
      </w:r>
      <w:r w:rsidRPr="005D0EC5">
        <w:t xml:space="preserve"> is the whole pattern, this pattern effectively means “bind everything to the variable </w:t>
      </w:r>
      <w:r w:rsidRPr="00261C3B">
        <w:rPr>
          <w:rStyle w:val="Literal"/>
        </w:rPr>
        <w:t>x</w:t>
      </w:r>
      <w:r w:rsidRPr="005D0EC5">
        <w:rPr>
          <w:lang w:eastAsia="en-GB"/>
        </w:rPr>
        <w:t>, whatever the value is.”</w:t>
      </w:r>
    </w:p>
    <w:p w14:paraId="4A50B278" w14:textId="0BD44470" w:rsidR="005D0EC5" w:rsidRPr="005D0EC5" w:rsidRDefault="005D0EC5" w:rsidP="005D0EC5">
      <w:pPr>
        <w:pStyle w:val="Body"/>
        <w:rPr>
          <w:lang w:eastAsia="en-GB"/>
        </w:rPr>
      </w:pPr>
      <w:r w:rsidRPr="005D0EC5">
        <w:rPr>
          <w:lang w:eastAsia="en-GB"/>
        </w:rPr>
        <w:t>To see the pattern</w:t>
      </w:r>
      <w:r w:rsidR="009352AD">
        <w:rPr>
          <w:lang w:eastAsia="en-GB"/>
        </w:rPr>
        <w:t>-</w:t>
      </w:r>
      <w:r w:rsidRPr="005D0EC5">
        <w:rPr>
          <w:lang w:eastAsia="en-GB"/>
        </w:rPr>
        <w:t xml:space="preserve">matching aspect of </w:t>
      </w:r>
      <w:r w:rsidRPr="00261C3B">
        <w:rPr>
          <w:rStyle w:val="Literal"/>
        </w:rPr>
        <w:t>let</w:t>
      </w:r>
      <w:r w:rsidRPr="005D0EC5">
        <w:t xml:space="preserve"> more clearly, consider Listing 18-4, which uses a pattern with </w:t>
      </w:r>
      <w:r w:rsidRPr="00261C3B">
        <w:rPr>
          <w:rStyle w:val="Literal"/>
        </w:rPr>
        <w:t>let</w:t>
      </w:r>
      <w:r w:rsidRPr="005D0EC5">
        <w:rPr>
          <w:lang w:eastAsia="en-GB"/>
        </w:rPr>
        <w:t xml:space="preserve"> to destructure a tuple.</w:t>
      </w:r>
    </w:p>
    <w:p w14:paraId="14DB8248" w14:textId="77777777" w:rsidR="005D0EC5" w:rsidRPr="005D0EC5" w:rsidRDefault="005D0EC5" w:rsidP="00261C3B">
      <w:pPr>
        <w:pStyle w:val="Code"/>
        <w:rPr>
          <w:lang w:eastAsia="en-GB"/>
        </w:rPr>
      </w:pPr>
      <w:commentRangeStart w:id="29"/>
      <w:r w:rsidRPr="005D0EC5">
        <w:rPr>
          <w:lang w:eastAsia="en-GB"/>
        </w:rPr>
        <w:t>let (x, y, z) = (1, 2, 3);</w:t>
      </w:r>
      <w:commentRangeEnd w:id="29"/>
      <w:r w:rsidR="00422708">
        <w:rPr>
          <w:rStyle w:val="CommentReference"/>
          <w:rFonts w:ascii="Times New Roman" w:hAnsi="Times New Roman" w:cs="Times New Roman"/>
          <w:color w:val="auto"/>
          <w:lang w:val="en-CA"/>
        </w:rPr>
        <w:commentReference w:id="29"/>
      </w:r>
    </w:p>
    <w:p w14:paraId="4421D215" w14:textId="65779292" w:rsidR="005D0EC5" w:rsidRPr="005D0EC5" w:rsidRDefault="005D0EC5" w:rsidP="004E37F2">
      <w:pPr>
        <w:pStyle w:val="CodeListingCaption"/>
        <w:rPr>
          <w:lang w:eastAsia="en-GB"/>
        </w:rPr>
      </w:pPr>
      <w:r w:rsidRPr="005D0EC5">
        <w:rPr>
          <w:lang w:eastAsia="en-GB"/>
        </w:rPr>
        <w:t>Using a pattern to destructure a tuple and create three variables</w:t>
      </w:r>
      <w:r>
        <w:rPr>
          <w:lang w:eastAsia="en-GB"/>
        </w:rPr>
        <w:t xml:space="preserve"> </w:t>
      </w:r>
      <w:r w:rsidRPr="005D0EC5">
        <w:rPr>
          <w:lang w:eastAsia="en-GB"/>
        </w:rPr>
        <w:t>at once</w:t>
      </w:r>
    </w:p>
    <w:p w14:paraId="608545DF" w14:textId="1C5E471E" w:rsidR="005D0EC5" w:rsidRPr="005D0EC5" w:rsidRDefault="005D0EC5" w:rsidP="005D0EC5">
      <w:pPr>
        <w:pStyle w:val="Body"/>
        <w:rPr>
          <w:lang w:eastAsia="en-GB"/>
        </w:rPr>
      </w:pPr>
      <w:r w:rsidRPr="005D0EC5">
        <w:t xml:space="preserve">Here, we match a tuple against a pattern. Rust compares the value </w:t>
      </w:r>
      <w:r w:rsidRPr="00261C3B">
        <w:rPr>
          <w:rStyle w:val="Literal"/>
        </w:rPr>
        <w:t>(1, 2, 3)</w:t>
      </w:r>
      <w:r w:rsidRPr="005D0EC5">
        <w:t xml:space="preserve"> to the pattern </w:t>
      </w:r>
      <w:r w:rsidRPr="00261C3B">
        <w:rPr>
          <w:rStyle w:val="Literal"/>
        </w:rPr>
        <w:t>(x, y, z)</w:t>
      </w:r>
      <w:r w:rsidRPr="005D0EC5">
        <w:t xml:space="preserve"> and sees that the value matches the pattern, in that it sees that the number of elements is the same in both, so Rust binds </w:t>
      </w:r>
      <w:r w:rsidRPr="00261C3B">
        <w:rPr>
          <w:rStyle w:val="Literal"/>
        </w:rPr>
        <w:t>1</w:t>
      </w:r>
      <w:r w:rsidRPr="005D0EC5">
        <w:t xml:space="preserve"> to </w:t>
      </w:r>
      <w:r w:rsidRPr="00261C3B">
        <w:rPr>
          <w:rStyle w:val="Literal"/>
        </w:rPr>
        <w:t>x</w:t>
      </w:r>
      <w:r w:rsidRPr="005D0EC5">
        <w:t xml:space="preserve">, </w:t>
      </w:r>
      <w:r w:rsidRPr="00261C3B">
        <w:rPr>
          <w:rStyle w:val="Literal"/>
        </w:rPr>
        <w:t>2</w:t>
      </w:r>
      <w:r w:rsidRPr="005D0EC5">
        <w:t xml:space="preserve"> to </w:t>
      </w:r>
      <w:r w:rsidRPr="00261C3B">
        <w:rPr>
          <w:rStyle w:val="Literal"/>
        </w:rPr>
        <w:t>y</w:t>
      </w:r>
      <w:r w:rsidRPr="005D0EC5">
        <w:t xml:space="preserve">, and </w:t>
      </w:r>
      <w:r w:rsidRPr="00261C3B">
        <w:rPr>
          <w:rStyle w:val="Literal"/>
        </w:rPr>
        <w:t>3</w:t>
      </w:r>
      <w:r w:rsidRPr="005D0EC5">
        <w:t xml:space="preserve"> to </w:t>
      </w:r>
      <w:r w:rsidRPr="00261C3B">
        <w:rPr>
          <w:rStyle w:val="Literal"/>
        </w:rPr>
        <w:t>z</w:t>
      </w:r>
      <w:r w:rsidRPr="005D0EC5">
        <w:rPr>
          <w:lang w:eastAsia="en-GB"/>
        </w:rPr>
        <w:t>. You can think of this tuple</w:t>
      </w:r>
      <w:r>
        <w:rPr>
          <w:lang w:eastAsia="en-GB"/>
        </w:rPr>
        <w:t xml:space="preserve"> </w:t>
      </w:r>
      <w:r w:rsidRPr="005D0EC5">
        <w:rPr>
          <w:lang w:eastAsia="en-GB"/>
        </w:rPr>
        <w:t>pattern as nesting three individual variable patterns inside it.</w:t>
      </w:r>
    </w:p>
    <w:p w14:paraId="73D65878" w14:textId="73D2DA4A" w:rsidR="005D0EC5" w:rsidRPr="005D0EC5" w:rsidRDefault="005D0EC5" w:rsidP="00261C3B">
      <w:pPr>
        <w:pStyle w:val="Body"/>
        <w:rPr>
          <w:lang w:eastAsia="en-GB"/>
        </w:rPr>
      </w:pPr>
      <w:r w:rsidRPr="005D0EC5">
        <w:rPr>
          <w:lang w:eastAsia="en-GB"/>
        </w:rPr>
        <w:t>If the number of elements in the pattern doesn’t match the number of elements</w:t>
      </w:r>
      <w:r>
        <w:rPr>
          <w:lang w:eastAsia="en-GB"/>
        </w:rPr>
        <w:t xml:space="preserve"> </w:t>
      </w:r>
      <w:r w:rsidRPr="005D0EC5">
        <w:rPr>
          <w:lang w:eastAsia="en-GB"/>
        </w:rPr>
        <w:t>in the tuple, the overall type won’t match and we’ll get a compiler error. For</w:t>
      </w:r>
      <w:r>
        <w:rPr>
          <w:lang w:eastAsia="en-GB"/>
        </w:rPr>
        <w:t xml:space="preserve"> </w:t>
      </w:r>
      <w:r w:rsidRPr="005D0EC5">
        <w:rPr>
          <w:lang w:eastAsia="en-GB"/>
        </w:rPr>
        <w:t>example, Listing 18-5 shows an attempt to destructure a tuple with three</w:t>
      </w:r>
      <w:r>
        <w:rPr>
          <w:lang w:eastAsia="en-GB"/>
        </w:rPr>
        <w:t xml:space="preserve"> </w:t>
      </w:r>
      <w:r w:rsidRPr="005D0EC5">
        <w:rPr>
          <w:lang w:eastAsia="en-GB"/>
        </w:rPr>
        <w:t>elements into two variables, which won’t work.</w:t>
      </w:r>
    </w:p>
    <w:p w14:paraId="010CF958" w14:textId="77777777" w:rsidR="005D0EC5" w:rsidRPr="005D0EC5" w:rsidRDefault="005D0EC5" w:rsidP="00261C3B">
      <w:pPr>
        <w:pStyle w:val="Code"/>
        <w:rPr>
          <w:lang w:eastAsia="en-GB"/>
        </w:rPr>
      </w:pPr>
      <w:commentRangeStart w:id="30"/>
      <w:r w:rsidRPr="005D0EC5">
        <w:rPr>
          <w:lang w:eastAsia="en-GB"/>
        </w:rPr>
        <w:t>let (x, y) = (1, 2, 3);</w:t>
      </w:r>
      <w:commentRangeEnd w:id="30"/>
      <w:r w:rsidR="00AA3077">
        <w:rPr>
          <w:rStyle w:val="CommentReference"/>
          <w:rFonts w:ascii="Times New Roman" w:hAnsi="Times New Roman" w:cs="Times New Roman"/>
          <w:color w:val="auto"/>
          <w:lang w:val="en-CA"/>
        </w:rPr>
        <w:commentReference w:id="30"/>
      </w:r>
    </w:p>
    <w:p w14:paraId="69C66149" w14:textId="23DAB6FA" w:rsidR="005D0EC5" w:rsidRPr="005D0EC5" w:rsidRDefault="005D0EC5" w:rsidP="00421BE9">
      <w:pPr>
        <w:pStyle w:val="CodeListingCaption"/>
        <w:rPr>
          <w:lang w:eastAsia="en-GB"/>
        </w:rPr>
      </w:pPr>
      <w:r w:rsidRPr="005D0EC5">
        <w:rPr>
          <w:lang w:eastAsia="en-GB"/>
        </w:rPr>
        <w:t>Incorrectly constructing a pattern whose variables don’t match</w:t>
      </w:r>
      <w:r>
        <w:rPr>
          <w:lang w:eastAsia="en-GB"/>
        </w:rPr>
        <w:t xml:space="preserve"> </w:t>
      </w:r>
      <w:r w:rsidRPr="005D0EC5">
        <w:rPr>
          <w:lang w:eastAsia="en-GB"/>
        </w:rPr>
        <w:t>the number of elements in the tuple</w:t>
      </w:r>
    </w:p>
    <w:p w14:paraId="7A8F0FD3" w14:textId="77777777" w:rsidR="005D0EC5" w:rsidRPr="005D0EC5" w:rsidRDefault="005D0EC5" w:rsidP="00261C3B">
      <w:pPr>
        <w:pStyle w:val="Body"/>
        <w:rPr>
          <w:lang w:eastAsia="en-GB"/>
        </w:rPr>
      </w:pPr>
      <w:r w:rsidRPr="005D0EC5">
        <w:rPr>
          <w:lang w:eastAsia="en-GB"/>
        </w:rPr>
        <w:t>Attempting to compile this code results in this type error:</w:t>
      </w:r>
    </w:p>
    <w:p w14:paraId="5D5F02F1" w14:textId="77777777" w:rsidR="005D0EC5" w:rsidRPr="005D0EC5" w:rsidRDefault="005D0EC5" w:rsidP="00D94E7F">
      <w:pPr>
        <w:pStyle w:val="CodeWide"/>
        <w:rPr>
          <w:lang w:eastAsia="en-GB"/>
        </w:rPr>
      </w:pPr>
      <w:r w:rsidRPr="005D0EC5">
        <w:rPr>
          <w:lang w:eastAsia="en-GB"/>
        </w:rPr>
        <w:t>error[E0308]: mismatched types</w:t>
      </w:r>
    </w:p>
    <w:p w14:paraId="2100C9F8" w14:textId="77777777" w:rsidR="005D0EC5" w:rsidRPr="005D0EC5" w:rsidRDefault="005D0EC5" w:rsidP="00D94E7F">
      <w:pPr>
        <w:pStyle w:val="CodeWide"/>
        <w:rPr>
          <w:lang w:eastAsia="en-GB"/>
        </w:rPr>
      </w:pPr>
      <w:r w:rsidRPr="005D0EC5">
        <w:rPr>
          <w:lang w:eastAsia="en-GB"/>
        </w:rPr>
        <w:t xml:space="preserve"> --&gt; src/main.rs:2:9</w:t>
      </w:r>
    </w:p>
    <w:p w14:paraId="3650F095" w14:textId="77777777" w:rsidR="005D0EC5" w:rsidRPr="005D0EC5" w:rsidRDefault="005D0EC5" w:rsidP="00D94E7F">
      <w:pPr>
        <w:pStyle w:val="CodeWide"/>
        <w:rPr>
          <w:lang w:eastAsia="en-GB"/>
        </w:rPr>
      </w:pPr>
      <w:r w:rsidRPr="005D0EC5">
        <w:rPr>
          <w:lang w:eastAsia="en-GB"/>
        </w:rPr>
        <w:t xml:space="preserve">  |</w:t>
      </w:r>
    </w:p>
    <w:p w14:paraId="5A2A5487" w14:textId="77777777" w:rsidR="005D0EC5" w:rsidRPr="005D0EC5" w:rsidRDefault="005D0EC5" w:rsidP="00D94E7F">
      <w:pPr>
        <w:pStyle w:val="CodeWide"/>
        <w:rPr>
          <w:lang w:eastAsia="en-GB"/>
        </w:rPr>
      </w:pPr>
      <w:r w:rsidRPr="005D0EC5">
        <w:rPr>
          <w:lang w:eastAsia="en-GB"/>
        </w:rPr>
        <w:t>2 |     let (x, y) = (1, 2, 3);</w:t>
      </w:r>
    </w:p>
    <w:p w14:paraId="5024EFBA" w14:textId="77777777" w:rsidR="009B3521" w:rsidRDefault="005D0EC5">
      <w:pPr>
        <w:pStyle w:val="CodeWide"/>
        <w:rPr>
          <w:lang w:eastAsia="en-GB"/>
        </w:rPr>
      </w:pPr>
      <w:r w:rsidRPr="005D0EC5">
        <w:rPr>
          <w:lang w:eastAsia="en-GB"/>
        </w:rPr>
        <w:t xml:space="preserve">  |         ^^^^^^   --------- this expression has type `({integer}, {integer},</w:t>
      </w:r>
    </w:p>
    <w:p w14:paraId="24F99510" w14:textId="695224C6" w:rsidR="005D0EC5" w:rsidRPr="005D0EC5" w:rsidRDefault="005D0EC5" w:rsidP="00D94E7F">
      <w:pPr>
        <w:pStyle w:val="CodeWide"/>
        <w:rPr>
          <w:lang w:eastAsia="en-GB"/>
        </w:rPr>
      </w:pPr>
      <w:r w:rsidRPr="005D0EC5">
        <w:rPr>
          <w:lang w:eastAsia="en-GB"/>
        </w:rPr>
        <w:t>{integer})`</w:t>
      </w:r>
    </w:p>
    <w:p w14:paraId="15D84E5F" w14:textId="77777777" w:rsidR="005D0EC5" w:rsidRPr="005D0EC5" w:rsidRDefault="005D0EC5" w:rsidP="00D94E7F">
      <w:pPr>
        <w:pStyle w:val="CodeWide"/>
        <w:rPr>
          <w:lang w:eastAsia="en-GB"/>
        </w:rPr>
      </w:pPr>
      <w:r w:rsidRPr="005D0EC5">
        <w:rPr>
          <w:lang w:eastAsia="en-GB"/>
        </w:rPr>
        <w:t xml:space="preserve">  |         |</w:t>
      </w:r>
    </w:p>
    <w:p w14:paraId="264357E6" w14:textId="77777777" w:rsidR="005D0EC5" w:rsidRPr="005D0EC5" w:rsidRDefault="005D0EC5" w:rsidP="00D94E7F">
      <w:pPr>
        <w:pStyle w:val="CodeWide"/>
        <w:rPr>
          <w:lang w:eastAsia="en-GB"/>
        </w:rPr>
      </w:pPr>
      <w:r w:rsidRPr="005D0EC5">
        <w:rPr>
          <w:lang w:eastAsia="en-GB"/>
        </w:rPr>
        <w:t xml:space="preserve">  |         expected a tuple with 3 elements, found one with 2 elements</w:t>
      </w:r>
    </w:p>
    <w:p w14:paraId="008FCDAD" w14:textId="77777777" w:rsidR="005D0EC5" w:rsidRPr="005D0EC5" w:rsidRDefault="005D0EC5" w:rsidP="00D94E7F">
      <w:pPr>
        <w:pStyle w:val="CodeWide"/>
        <w:rPr>
          <w:lang w:eastAsia="en-GB"/>
        </w:rPr>
      </w:pPr>
      <w:r w:rsidRPr="005D0EC5">
        <w:rPr>
          <w:lang w:eastAsia="en-GB"/>
        </w:rPr>
        <w:t xml:space="preserve">  |</w:t>
      </w:r>
    </w:p>
    <w:p w14:paraId="27D22563" w14:textId="77777777" w:rsidR="005D0EC5" w:rsidRPr="005D0EC5" w:rsidRDefault="005D0EC5" w:rsidP="00D94E7F">
      <w:pPr>
        <w:pStyle w:val="CodeWide"/>
        <w:rPr>
          <w:lang w:eastAsia="en-GB"/>
        </w:rPr>
      </w:pPr>
      <w:r w:rsidRPr="005D0EC5">
        <w:rPr>
          <w:lang w:eastAsia="en-GB"/>
        </w:rPr>
        <w:t xml:space="preserve">  = note: expected tuple `({integer}, {integer}, {integer})`</w:t>
      </w:r>
    </w:p>
    <w:p w14:paraId="43F12201" w14:textId="77777777" w:rsidR="005D0EC5" w:rsidRPr="005D0EC5" w:rsidRDefault="005D0EC5" w:rsidP="00D94E7F">
      <w:pPr>
        <w:pStyle w:val="CodeWide"/>
        <w:rPr>
          <w:lang w:eastAsia="en-GB"/>
        </w:rPr>
      </w:pPr>
      <w:r w:rsidRPr="005D0EC5">
        <w:rPr>
          <w:lang w:eastAsia="en-GB"/>
        </w:rPr>
        <w:t xml:space="preserve">             found tuple `(_, _)`</w:t>
      </w:r>
    </w:p>
    <w:p w14:paraId="14B259F1" w14:textId="7C728077" w:rsidR="005D0EC5" w:rsidRPr="005D0EC5" w:rsidRDefault="005D0EC5" w:rsidP="005D0EC5">
      <w:pPr>
        <w:pStyle w:val="Body"/>
        <w:rPr>
          <w:lang w:eastAsia="en-GB"/>
        </w:rPr>
      </w:pPr>
      <w:r w:rsidRPr="005D0EC5">
        <w:t xml:space="preserve">To fix the error, we could ignore one or more of the values in the tuple using </w:t>
      </w:r>
      <w:r w:rsidRPr="00261C3B">
        <w:rPr>
          <w:rStyle w:val="Literal"/>
        </w:rPr>
        <w:t>_</w:t>
      </w:r>
      <w:r w:rsidRPr="005D0EC5">
        <w:t xml:space="preserve"> or </w:t>
      </w:r>
      <w:r w:rsidRPr="00261C3B">
        <w:rPr>
          <w:rStyle w:val="Literal"/>
        </w:rPr>
        <w:t>..</w:t>
      </w:r>
      <w:r w:rsidRPr="005D0EC5">
        <w:rPr>
          <w:lang w:eastAsia="en-GB"/>
        </w:rPr>
        <w:t xml:space="preserve">, as you’ll see in </w:t>
      </w:r>
      <w:r w:rsidRPr="00D94E7F">
        <w:rPr>
          <w:rStyle w:val="Xref"/>
        </w:rPr>
        <w:t>“Ignoring Values in a Pattern”</w:t>
      </w:r>
      <w:r w:rsidRPr="005D0EC5">
        <w:rPr>
          <w:lang w:eastAsia="en-GB"/>
        </w:rPr>
        <w:t xml:space="preserve"> </w:t>
      </w:r>
      <w:r w:rsidR="00DE5D08">
        <w:rPr>
          <w:lang w:eastAsia="en-GB"/>
        </w:rPr>
        <w:t xml:space="preserve">on </w:t>
      </w:r>
      <w:r w:rsidR="00DE5D08" w:rsidRPr="00D94E7F">
        <w:rPr>
          <w:rStyle w:val="Xref"/>
        </w:rPr>
        <w:t>page XX</w:t>
      </w:r>
      <w:r w:rsidRPr="005D0EC5">
        <w:rPr>
          <w:lang w:eastAsia="en-GB"/>
        </w:rPr>
        <w:t>. If</w:t>
      </w:r>
      <w:r>
        <w:rPr>
          <w:lang w:eastAsia="en-GB"/>
        </w:rPr>
        <w:t xml:space="preserve"> </w:t>
      </w:r>
      <w:r w:rsidRPr="005D0EC5">
        <w:rPr>
          <w:lang w:eastAsia="en-GB"/>
        </w:rPr>
        <w:t>the problem is that we have too many variables in the pattern, the solution is</w:t>
      </w:r>
      <w:r>
        <w:rPr>
          <w:lang w:eastAsia="en-GB"/>
        </w:rPr>
        <w:t xml:space="preserve"> </w:t>
      </w:r>
      <w:r w:rsidRPr="005D0EC5">
        <w:rPr>
          <w:lang w:eastAsia="en-GB"/>
        </w:rPr>
        <w:t>to make the types match by removing variables so the number of variables equals</w:t>
      </w:r>
      <w:r>
        <w:rPr>
          <w:lang w:eastAsia="en-GB"/>
        </w:rPr>
        <w:t xml:space="preserve"> </w:t>
      </w:r>
      <w:r w:rsidRPr="005D0EC5">
        <w:rPr>
          <w:lang w:eastAsia="en-GB"/>
        </w:rPr>
        <w:t>the number of elements in the tuple.</w:t>
      </w:r>
      <w:r w:rsidR="00297559">
        <w:fldChar w:fldCharType="begin"/>
      </w:r>
      <w:r w:rsidR="00297559">
        <w:instrText xml:space="preserve"> XE "variables:creating with patterns endRange" </w:instrText>
      </w:r>
      <w:r w:rsidR="00297559">
        <w:fldChar w:fldCharType="end"/>
      </w:r>
      <w:r w:rsidR="00297559">
        <w:fldChar w:fldCharType="begin"/>
      </w:r>
      <w:r w:rsidR="00297559">
        <w:instrText xml:space="preserve"> XE "</w:instrText>
      </w:r>
      <w:r w:rsidR="00297559" w:rsidRPr="00BE574B">
        <w:instrText>patterns</w:instrText>
      </w:r>
      <w:r w:rsidR="00297559">
        <w:instrText xml:space="preserve">:in let statements endRange" </w:instrText>
      </w:r>
      <w:r w:rsidR="00297559">
        <w:fldChar w:fldCharType="end"/>
      </w:r>
      <w:r w:rsidR="00297559">
        <w:fldChar w:fldCharType="begin"/>
      </w:r>
      <w:r w:rsidR="00297559">
        <w:instrText xml:space="preserve"> XE "let keyword:using </w:instrText>
      </w:r>
      <w:r w:rsidR="00297559" w:rsidRPr="00BE574B">
        <w:instrText>patterns</w:instrText>
      </w:r>
      <w:r w:rsidR="00297559">
        <w:instrText xml:space="preserve"> with endRange" </w:instrText>
      </w:r>
      <w:r w:rsidR="00297559">
        <w:fldChar w:fldCharType="end"/>
      </w:r>
    </w:p>
    <w:bookmarkStart w:id="31" w:name="function-parameters"/>
    <w:bookmarkStart w:id="32" w:name="_Toc106714968"/>
    <w:bookmarkEnd w:id="31"/>
    <w:p w14:paraId="19313EFB" w14:textId="0177AC66" w:rsidR="005D0EC5" w:rsidRPr="005D0EC5" w:rsidRDefault="000B2225" w:rsidP="00261C3B">
      <w:pPr>
        <w:pStyle w:val="HeadB"/>
        <w:rPr>
          <w:lang w:eastAsia="en-GB"/>
        </w:rPr>
      </w:pPr>
      <w:r>
        <w:fldChar w:fldCharType="begin"/>
      </w:r>
      <w:r>
        <w:instrText xml:space="preserve"> XE "functions:parameters of:patterns in startRange" </w:instrText>
      </w:r>
      <w:r>
        <w:fldChar w:fldCharType="end"/>
      </w:r>
      <w:r>
        <w:fldChar w:fldCharType="begin"/>
      </w:r>
      <w:r>
        <w:instrText xml:space="preserve"> XE "parameters:patterns in startRange" </w:instrText>
      </w:r>
      <w:r>
        <w:fldChar w:fldCharType="end"/>
      </w:r>
      <w:r>
        <w:fldChar w:fldCharType="begin"/>
      </w:r>
      <w:r>
        <w:instrText xml:space="preserve"> XE "patterns:in function parameters startRange" </w:instrText>
      </w:r>
      <w:r>
        <w:fldChar w:fldCharType="end"/>
      </w:r>
      <w:r w:rsidR="005D0EC5" w:rsidRPr="005D0EC5">
        <w:rPr>
          <w:lang w:eastAsia="en-GB"/>
        </w:rPr>
        <w:t>Function Parameters</w:t>
      </w:r>
      <w:bookmarkEnd w:id="32"/>
    </w:p>
    <w:p w14:paraId="1149E127" w14:textId="69F011EC" w:rsidR="005D0EC5" w:rsidRPr="005D0EC5" w:rsidRDefault="005D0EC5" w:rsidP="005D0EC5">
      <w:pPr>
        <w:pStyle w:val="Body"/>
        <w:rPr>
          <w:lang w:eastAsia="en-GB"/>
        </w:rPr>
      </w:pPr>
      <w:r w:rsidRPr="005D0EC5">
        <w:t xml:space="preserve">Function parameters can also be patterns. The code in Listing 18-6, which </w:t>
      </w:r>
      <w:r w:rsidRPr="005D0EC5">
        <w:lastRenderedPageBreak/>
        <w:t xml:space="preserve">declares a function named </w:t>
      </w:r>
      <w:r w:rsidRPr="00261C3B">
        <w:rPr>
          <w:rStyle w:val="Literal"/>
        </w:rPr>
        <w:t>foo</w:t>
      </w:r>
      <w:r w:rsidRPr="005D0EC5">
        <w:t xml:space="preserve"> that takes one parameter named </w:t>
      </w:r>
      <w:r w:rsidRPr="00261C3B">
        <w:rPr>
          <w:rStyle w:val="Literal"/>
        </w:rPr>
        <w:t>x</w:t>
      </w:r>
      <w:r w:rsidRPr="005D0EC5">
        <w:t xml:space="preserve"> of type </w:t>
      </w:r>
      <w:r w:rsidRPr="00261C3B">
        <w:rPr>
          <w:rStyle w:val="Literal"/>
        </w:rPr>
        <w:t>i32</w:t>
      </w:r>
      <w:r w:rsidRPr="005D0EC5">
        <w:rPr>
          <w:lang w:eastAsia="en-GB"/>
        </w:rPr>
        <w:t>, should by now look familiar.</w:t>
      </w:r>
    </w:p>
    <w:p w14:paraId="5A4F50F6" w14:textId="77777777" w:rsidR="005D0EC5" w:rsidRPr="005D0EC5" w:rsidRDefault="005D0EC5" w:rsidP="00261C3B">
      <w:pPr>
        <w:pStyle w:val="Code"/>
        <w:rPr>
          <w:lang w:eastAsia="en-GB"/>
        </w:rPr>
      </w:pPr>
      <w:commentRangeStart w:id="33"/>
      <w:r w:rsidRPr="005D0EC5">
        <w:rPr>
          <w:lang w:eastAsia="en-GB"/>
        </w:rPr>
        <w:t>fn foo(x: i32) {</w:t>
      </w:r>
    </w:p>
    <w:p w14:paraId="2FE1C542" w14:textId="77777777" w:rsidR="005D0EC5" w:rsidRPr="005D0EC5" w:rsidRDefault="005D0EC5" w:rsidP="00261C3B">
      <w:pPr>
        <w:pStyle w:val="Code"/>
        <w:rPr>
          <w:lang w:eastAsia="en-GB"/>
        </w:rPr>
      </w:pPr>
      <w:r w:rsidRPr="005D0EC5">
        <w:rPr>
          <w:lang w:eastAsia="en-GB"/>
        </w:rPr>
        <w:t xml:space="preserve">    // code goes here</w:t>
      </w:r>
    </w:p>
    <w:p w14:paraId="0359514B" w14:textId="77777777" w:rsidR="005D0EC5" w:rsidRPr="005D0EC5" w:rsidRDefault="005D0EC5" w:rsidP="00261C3B">
      <w:pPr>
        <w:pStyle w:val="Code"/>
        <w:rPr>
          <w:lang w:eastAsia="en-GB"/>
        </w:rPr>
      </w:pPr>
      <w:r w:rsidRPr="005D0EC5">
        <w:rPr>
          <w:lang w:eastAsia="en-GB"/>
        </w:rPr>
        <w:t>}</w:t>
      </w:r>
      <w:commentRangeEnd w:id="33"/>
      <w:r w:rsidR="00901470">
        <w:rPr>
          <w:rStyle w:val="CommentReference"/>
          <w:rFonts w:ascii="Times New Roman" w:hAnsi="Times New Roman" w:cs="Times New Roman"/>
          <w:color w:val="auto"/>
          <w:lang w:val="en-CA"/>
        </w:rPr>
        <w:commentReference w:id="33"/>
      </w:r>
    </w:p>
    <w:p w14:paraId="14905555" w14:textId="183C6A8B" w:rsidR="005D0EC5" w:rsidRPr="005D0EC5" w:rsidRDefault="005D0EC5" w:rsidP="004E37F2">
      <w:pPr>
        <w:pStyle w:val="CodeListingCaption"/>
        <w:rPr>
          <w:lang w:eastAsia="en-GB"/>
        </w:rPr>
      </w:pPr>
      <w:r w:rsidRPr="005D0EC5">
        <w:rPr>
          <w:lang w:eastAsia="en-GB"/>
        </w:rPr>
        <w:t xml:space="preserve">A function signature </w:t>
      </w:r>
      <w:r w:rsidR="00DE5D08">
        <w:rPr>
          <w:lang w:eastAsia="en-GB"/>
        </w:rPr>
        <w:t>using</w:t>
      </w:r>
      <w:r w:rsidR="00DE5D08" w:rsidRPr="005D0EC5">
        <w:rPr>
          <w:lang w:eastAsia="en-GB"/>
        </w:rPr>
        <w:t xml:space="preserve"> </w:t>
      </w:r>
      <w:r w:rsidRPr="005D0EC5">
        <w:rPr>
          <w:lang w:eastAsia="en-GB"/>
        </w:rPr>
        <w:t>patterns in the parameters</w:t>
      </w:r>
    </w:p>
    <w:p w14:paraId="0026625E" w14:textId="32BDBE58" w:rsidR="005D0EC5" w:rsidRPr="005D0EC5" w:rsidRDefault="005D0EC5" w:rsidP="005D0EC5">
      <w:pPr>
        <w:pStyle w:val="Body"/>
        <w:rPr>
          <w:lang w:eastAsia="en-GB"/>
        </w:rPr>
      </w:pPr>
      <w:r w:rsidRPr="005D0EC5">
        <w:t xml:space="preserve">The </w:t>
      </w:r>
      <w:r w:rsidRPr="00261C3B">
        <w:rPr>
          <w:rStyle w:val="Literal"/>
        </w:rPr>
        <w:t>x</w:t>
      </w:r>
      <w:r w:rsidRPr="005D0EC5">
        <w:t xml:space="preserve"> part is a pattern! As we did with </w:t>
      </w:r>
      <w:r w:rsidRPr="00261C3B">
        <w:rPr>
          <w:rStyle w:val="Literal"/>
        </w:rPr>
        <w:t>let</w:t>
      </w:r>
      <w:r w:rsidRPr="005D0EC5">
        <w:rPr>
          <w:lang w:eastAsia="en-GB"/>
        </w:rPr>
        <w:t>, we could match a tuple in a</w:t>
      </w:r>
      <w:r>
        <w:rPr>
          <w:lang w:eastAsia="en-GB"/>
        </w:rPr>
        <w:t xml:space="preserve"> </w:t>
      </w:r>
      <w:r w:rsidRPr="005D0EC5">
        <w:rPr>
          <w:lang w:eastAsia="en-GB"/>
        </w:rPr>
        <w:t>function’s arguments to the pattern. Listing 18-7 splits the values in a tuple</w:t>
      </w:r>
      <w:r>
        <w:rPr>
          <w:lang w:eastAsia="en-GB"/>
        </w:rPr>
        <w:t xml:space="preserve"> </w:t>
      </w:r>
      <w:r w:rsidRPr="005D0EC5">
        <w:rPr>
          <w:lang w:eastAsia="en-GB"/>
        </w:rPr>
        <w:t>as we pass it to a function.</w:t>
      </w:r>
    </w:p>
    <w:p w14:paraId="5B98645F" w14:textId="60D00D91" w:rsidR="005D0EC5" w:rsidRPr="005D0EC5" w:rsidRDefault="005D0EC5" w:rsidP="00261C3B">
      <w:pPr>
        <w:pStyle w:val="CodeLabel"/>
        <w:rPr>
          <w:lang w:eastAsia="en-GB"/>
        </w:rPr>
      </w:pPr>
      <w:r w:rsidRPr="005D0EC5">
        <w:rPr>
          <w:lang w:eastAsia="en-GB"/>
        </w:rPr>
        <w:t>src/main.rs</w:t>
      </w:r>
    </w:p>
    <w:p w14:paraId="004F8182" w14:textId="77777777" w:rsidR="005D0EC5" w:rsidRPr="005D0EC5" w:rsidRDefault="005D0EC5" w:rsidP="00261C3B">
      <w:pPr>
        <w:pStyle w:val="Code"/>
        <w:rPr>
          <w:lang w:eastAsia="en-GB"/>
        </w:rPr>
      </w:pPr>
      <w:r w:rsidRPr="005D0EC5">
        <w:rPr>
          <w:lang w:eastAsia="en-GB"/>
        </w:rPr>
        <w:t>fn print_coordinates(&amp;(x, y): &amp;(i32, i32)) {</w:t>
      </w:r>
    </w:p>
    <w:p w14:paraId="052816CC" w14:textId="28A560EC" w:rsidR="005D0EC5" w:rsidRPr="005D0EC5" w:rsidRDefault="005D0EC5" w:rsidP="00261C3B">
      <w:pPr>
        <w:pStyle w:val="Code"/>
        <w:rPr>
          <w:lang w:eastAsia="en-GB"/>
        </w:rPr>
      </w:pPr>
      <w:r w:rsidRPr="005D0EC5">
        <w:rPr>
          <w:lang w:eastAsia="en-GB"/>
        </w:rPr>
        <w:t xml:space="preserve">    println!("Current location: ({</w:t>
      </w:r>
      <w:r w:rsidR="00E144CF">
        <w:rPr>
          <w:lang w:eastAsia="en-GB"/>
        </w:rPr>
        <w:t>x</w:t>
      </w:r>
      <w:r w:rsidRPr="005D0EC5">
        <w:rPr>
          <w:lang w:eastAsia="en-GB"/>
        </w:rPr>
        <w:t>}, {</w:t>
      </w:r>
      <w:r w:rsidR="00E144CF">
        <w:rPr>
          <w:lang w:eastAsia="en-GB"/>
        </w:rPr>
        <w:t>y</w:t>
      </w:r>
      <w:r w:rsidRPr="005D0EC5">
        <w:rPr>
          <w:lang w:eastAsia="en-GB"/>
        </w:rPr>
        <w:t>})");</w:t>
      </w:r>
    </w:p>
    <w:p w14:paraId="6DFF36EC" w14:textId="77777777" w:rsidR="005D0EC5" w:rsidRPr="005D0EC5" w:rsidRDefault="005D0EC5" w:rsidP="00261C3B">
      <w:pPr>
        <w:pStyle w:val="Code"/>
        <w:rPr>
          <w:lang w:eastAsia="en-GB"/>
        </w:rPr>
      </w:pPr>
      <w:r w:rsidRPr="005D0EC5">
        <w:rPr>
          <w:lang w:eastAsia="en-GB"/>
        </w:rPr>
        <w:t>}</w:t>
      </w:r>
    </w:p>
    <w:p w14:paraId="72EAE764" w14:textId="77777777" w:rsidR="005D0EC5" w:rsidRPr="005D0EC5" w:rsidRDefault="005D0EC5" w:rsidP="00261C3B">
      <w:pPr>
        <w:pStyle w:val="Code"/>
        <w:rPr>
          <w:lang w:eastAsia="en-GB"/>
        </w:rPr>
      </w:pPr>
    </w:p>
    <w:p w14:paraId="38BBD15A" w14:textId="77777777" w:rsidR="005D0EC5" w:rsidRPr="005D0EC5" w:rsidRDefault="005D0EC5" w:rsidP="00261C3B">
      <w:pPr>
        <w:pStyle w:val="Code"/>
        <w:rPr>
          <w:lang w:eastAsia="en-GB"/>
        </w:rPr>
      </w:pPr>
      <w:r w:rsidRPr="005D0EC5">
        <w:rPr>
          <w:lang w:eastAsia="en-GB"/>
        </w:rPr>
        <w:t>fn main() {</w:t>
      </w:r>
    </w:p>
    <w:p w14:paraId="185B4470" w14:textId="77777777" w:rsidR="005D0EC5" w:rsidRPr="005D0EC5" w:rsidRDefault="005D0EC5" w:rsidP="00261C3B">
      <w:pPr>
        <w:pStyle w:val="Code"/>
        <w:rPr>
          <w:lang w:eastAsia="en-GB"/>
        </w:rPr>
      </w:pPr>
      <w:r w:rsidRPr="005D0EC5">
        <w:rPr>
          <w:lang w:eastAsia="en-GB"/>
        </w:rPr>
        <w:t xml:space="preserve">    let point = (3, 5);</w:t>
      </w:r>
    </w:p>
    <w:p w14:paraId="005D2EE5" w14:textId="77777777" w:rsidR="005D0EC5" w:rsidRPr="005D0EC5" w:rsidRDefault="005D0EC5" w:rsidP="00261C3B">
      <w:pPr>
        <w:pStyle w:val="Code"/>
        <w:rPr>
          <w:lang w:eastAsia="en-GB"/>
        </w:rPr>
      </w:pPr>
      <w:r w:rsidRPr="005D0EC5">
        <w:rPr>
          <w:lang w:eastAsia="en-GB"/>
        </w:rPr>
        <w:t xml:space="preserve">    print_coordinates(&amp;point);</w:t>
      </w:r>
    </w:p>
    <w:p w14:paraId="11DCAF22" w14:textId="77777777" w:rsidR="005D0EC5" w:rsidRPr="005D0EC5" w:rsidRDefault="005D0EC5" w:rsidP="00261C3B">
      <w:pPr>
        <w:pStyle w:val="Code"/>
        <w:rPr>
          <w:lang w:eastAsia="en-GB"/>
        </w:rPr>
      </w:pPr>
      <w:r w:rsidRPr="005D0EC5">
        <w:rPr>
          <w:lang w:eastAsia="en-GB"/>
        </w:rPr>
        <w:t>}</w:t>
      </w:r>
    </w:p>
    <w:p w14:paraId="5A3757B6" w14:textId="1CACC5EB" w:rsidR="005D0EC5" w:rsidRPr="005D0EC5" w:rsidRDefault="005D0EC5" w:rsidP="004E37F2">
      <w:pPr>
        <w:pStyle w:val="CodeListingCaption"/>
        <w:rPr>
          <w:lang w:eastAsia="en-GB"/>
        </w:rPr>
      </w:pPr>
      <w:r w:rsidRPr="005D0EC5">
        <w:rPr>
          <w:lang w:eastAsia="en-GB"/>
        </w:rPr>
        <w:t>A function with parameters that destructure a tuple</w:t>
      </w:r>
    </w:p>
    <w:p w14:paraId="182CB758" w14:textId="7D2661AA" w:rsidR="005D0EC5" w:rsidRPr="005D0EC5" w:rsidRDefault="005D0EC5" w:rsidP="005D0EC5">
      <w:pPr>
        <w:pStyle w:val="Body"/>
        <w:rPr>
          <w:lang w:eastAsia="en-GB"/>
        </w:rPr>
      </w:pPr>
      <w:r w:rsidRPr="005D0EC5">
        <w:t xml:space="preserve">This code prints </w:t>
      </w:r>
      <w:r w:rsidRPr="00261C3B">
        <w:rPr>
          <w:rStyle w:val="Literal"/>
        </w:rPr>
        <w:t>Current location: (3, 5)</w:t>
      </w:r>
      <w:r w:rsidRPr="005D0EC5">
        <w:t xml:space="preserve">. The values </w:t>
      </w:r>
      <w:r w:rsidRPr="00261C3B">
        <w:rPr>
          <w:rStyle w:val="Literal"/>
        </w:rPr>
        <w:t>&amp;(3, 5)</w:t>
      </w:r>
      <w:r w:rsidRPr="005D0EC5">
        <w:t xml:space="preserve"> match the pattern </w:t>
      </w:r>
      <w:r w:rsidRPr="00261C3B">
        <w:rPr>
          <w:rStyle w:val="Literal"/>
        </w:rPr>
        <w:t>&amp;(x, y)</w:t>
      </w:r>
      <w:r w:rsidRPr="005D0EC5">
        <w:t xml:space="preserve">, so </w:t>
      </w:r>
      <w:r w:rsidRPr="00261C3B">
        <w:rPr>
          <w:rStyle w:val="Literal"/>
        </w:rPr>
        <w:t>x</w:t>
      </w:r>
      <w:r w:rsidRPr="005D0EC5">
        <w:t xml:space="preserve"> is the value </w:t>
      </w:r>
      <w:r w:rsidRPr="00261C3B">
        <w:rPr>
          <w:rStyle w:val="Literal"/>
        </w:rPr>
        <w:t>3</w:t>
      </w:r>
      <w:r w:rsidRPr="005D0EC5">
        <w:t xml:space="preserve"> and </w:t>
      </w:r>
      <w:r w:rsidRPr="00261C3B">
        <w:rPr>
          <w:rStyle w:val="Literal"/>
        </w:rPr>
        <w:t>y</w:t>
      </w:r>
      <w:r w:rsidRPr="005D0EC5">
        <w:t xml:space="preserve"> is the value </w:t>
      </w:r>
      <w:r w:rsidRPr="00261C3B">
        <w:rPr>
          <w:rStyle w:val="Literal"/>
        </w:rPr>
        <w:t>5</w:t>
      </w:r>
      <w:r w:rsidRPr="005D0EC5">
        <w:rPr>
          <w:lang w:eastAsia="en-GB"/>
        </w:rPr>
        <w:t>.</w:t>
      </w:r>
    </w:p>
    <w:p w14:paraId="068268F0" w14:textId="6B841121" w:rsidR="005D0EC5" w:rsidRPr="005D0EC5" w:rsidRDefault="005D0EC5" w:rsidP="00261C3B">
      <w:pPr>
        <w:pStyle w:val="Body"/>
        <w:rPr>
          <w:lang w:eastAsia="en-GB"/>
        </w:rPr>
      </w:pPr>
      <w:r w:rsidRPr="005D0EC5">
        <w:rPr>
          <w:lang w:eastAsia="en-GB"/>
        </w:rPr>
        <w:t>We can also use patterns in closure parameter lists in the same way as in</w:t>
      </w:r>
      <w:r>
        <w:rPr>
          <w:lang w:eastAsia="en-GB"/>
        </w:rPr>
        <w:t xml:space="preserve"> </w:t>
      </w:r>
      <w:r w:rsidRPr="005D0EC5">
        <w:rPr>
          <w:lang w:eastAsia="en-GB"/>
        </w:rPr>
        <w:t>function parameter lists because closures are similar to functions, as</w:t>
      </w:r>
      <w:r>
        <w:rPr>
          <w:lang w:eastAsia="en-GB"/>
        </w:rPr>
        <w:t xml:space="preserve"> </w:t>
      </w:r>
      <w:r w:rsidRPr="005D0EC5">
        <w:rPr>
          <w:lang w:eastAsia="en-GB"/>
        </w:rPr>
        <w:t xml:space="preserve">discussed in </w:t>
      </w:r>
      <w:r w:rsidRPr="00086C80">
        <w:rPr>
          <w:rStyle w:val="Xref"/>
        </w:rPr>
        <w:t>Chapter 13</w:t>
      </w:r>
      <w:r w:rsidRPr="005D0EC5">
        <w:rPr>
          <w:lang w:eastAsia="en-GB"/>
        </w:rPr>
        <w:t>.</w:t>
      </w:r>
      <w:r w:rsidR="000B2225">
        <w:fldChar w:fldCharType="begin"/>
      </w:r>
      <w:r w:rsidR="000B2225">
        <w:instrText xml:space="preserve"> XE "functions:parameters of:patterns in endRange" </w:instrText>
      </w:r>
      <w:r w:rsidR="000B2225">
        <w:fldChar w:fldCharType="end"/>
      </w:r>
      <w:r w:rsidR="000B2225">
        <w:fldChar w:fldCharType="begin"/>
      </w:r>
      <w:r w:rsidR="000B2225">
        <w:instrText xml:space="preserve"> XE "parameters:patterns in endRange" </w:instrText>
      </w:r>
      <w:r w:rsidR="000B2225">
        <w:fldChar w:fldCharType="end"/>
      </w:r>
      <w:r w:rsidR="000B2225">
        <w:fldChar w:fldCharType="begin"/>
      </w:r>
      <w:r w:rsidR="000B2225">
        <w:instrText xml:space="preserve"> XE "patterns:in function parameters endRange" </w:instrText>
      </w:r>
      <w:r w:rsidR="000B2225">
        <w:fldChar w:fldCharType="end"/>
      </w:r>
    </w:p>
    <w:p w14:paraId="54007AFB" w14:textId="2FF803B2" w:rsidR="005D0EC5" w:rsidRPr="005D0EC5" w:rsidRDefault="005D0EC5" w:rsidP="00261C3B">
      <w:pPr>
        <w:pStyle w:val="Body"/>
        <w:rPr>
          <w:lang w:eastAsia="en-GB"/>
        </w:rPr>
      </w:pPr>
      <w:r w:rsidRPr="005D0EC5">
        <w:rPr>
          <w:lang w:eastAsia="en-GB"/>
        </w:rPr>
        <w:t xml:space="preserve">At this point, you’ve seen several ways </w:t>
      </w:r>
      <w:r w:rsidR="00DE5D08">
        <w:rPr>
          <w:lang w:eastAsia="en-GB"/>
        </w:rPr>
        <w:t>to</w:t>
      </w:r>
      <w:r w:rsidR="00DE5D08" w:rsidRPr="005D0EC5">
        <w:rPr>
          <w:lang w:eastAsia="en-GB"/>
        </w:rPr>
        <w:t xml:space="preserve"> us</w:t>
      </w:r>
      <w:r w:rsidR="00DE5D08">
        <w:rPr>
          <w:lang w:eastAsia="en-GB"/>
        </w:rPr>
        <w:t>e</w:t>
      </w:r>
      <w:r w:rsidR="00DE5D08" w:rsidRPr="005D0EC5">
        <w:rPr>
          <w:lang w:eastAsia="en-GB"/>
        </w:rPr>
        <w:t xml:space="preserve"> </w:t>
      </w:r>
      <w:r w:rsidRPr="005D0EC5">
        <w:rPr>
          <w:lang w:eastAsia="en-GB"/>
        </w:rPr>
        <w:t>patterns, but patterns don’t</w:t>
      </w:r>
      <w:r>
        <w:rPr>
          <w:lang w:eastAsia="en-GB"/>
        </w:rPr>
        <w:t xml:space="preserve"> </w:t>
      </w:r>
      <w:r w:rsidRPr="005D0EC5">
        <w:rPr>
          <w:lang w:eastAsia="en-GB"/>
        </w:rPr>
        <w:t>work the same in every place we can use them. In some places, the patterns must</w:t>
      </w:r>
      <w:r>
        <w:rPr>
          <w:lang w:eastAsia="en-GB"/>
        </w:rPr>
        <w:t xml:space="preserve"> </w:t>
      </w:r>
      <w:r w:rsidRPr="005D0EC5">
        <w:rPr>
          <w:lang w:eastAsia="en-GB"/>
        </w:rPr>
        <w:t>be irrefutable; in other circumstances, they can be refutable. We’ll discuss</w:t>
      </w:r>
      <w:r>
        <w:rPr>
          <w:lang w:eastAsia="en-GB"/>
        </w:rPr>
        <w:t xml:space="preserve"> </w:t>
      </w:r>
      <w:r w:rsidRPr="005D0EC5">
        <w:rPr>
          <w:lang w:eastAsia="en-GB"/>
        </w:rPr>
        <w:t>these two concepts next.</w:t>
      </w:r>
    </w:p>
    <w:bookmarkStart w:id="34" w:name="refutability:-whether-a-pattern-might-fa"/>
    <w:bookmarkStart w:id="35" w:name="_Toc106714969"/>
    <w:bookmarkEnd w:id="34"/>
    <w:p w14:paraId="317AC713" w14:textId="46C3A52D" w:rsidR="005D0EC5" w:rsidRPr="005D0EC5" w:rsidRDefault="00DE4ECD" w:rsidP="005D0EC5">
      <w:pPr>
        <w:pStyle w:val="HeadA"/>
        <w:rPr>
          <w:lang w:eastAsia="en-GB"/>
        </w:rPr>
      </w:pPr>
      <w:r>
        <w:fldChar w:fldCharType="begin"/>
      </w:r>
      <w:r>
        <w:instrText xml:space="preserve"> XE "patterns:refutable vs. irrefutable startRange" </w:instrText>
      </w:r>
      <w:r>
        <w:fldChar w:fldCharType="end"/>
      </w:r>
      <w:r>
        <w:fldChar w:fldCharType="begin"/>
      </w:r>
      <w:r>
        <w:instrText xml:space="preserve"> XE "irrefutable patterns startRange" </w:instrText>
      </w:r>
      <w:r>
        <w:fldChar w:fldCharType="end"/>
      </w:r>
      <w:r>
        <w:fldChar w:fldCharType="begin"/>
      </w:r>
      <w:r>
        <w:instrText xml:space="preserve"> XE "refutable patterns startRange" </w:instrText>
      </w:r>
      <w:r>
        <w:fldChar w:fldCharType="end"/>
      </w:r>
      <w:r w:rsidR="005D0EC5" w:rsidRPr="005D0EC5">
        <w:rPr>
          <w:lang w:eastAsia="en-GB"/>
        </w:rPr>
        <w:t>Refutability: Whether a Pattern Might Fail to Match</w:t>
      </w:r>
      <w:bookmarkEnd w:id="35"/>
    </w:p>
    <w:p w14:paraId="4E340037" w14:textId="2D4A9F3F" w:rsidR="005D0EC5" w:rsidRPr="005D0EC5" w:rsidRDefault="005D0EC5" w:rsidP="005D0EC5">
      <w:pPr>
        <w:pStyle w:val="Body"/>
        <w:rPr>
          <w:lang w:eastAsia="en-GB"/>
        </w:rPr>
      </w:pPr>
      <w:r w:rsidRPr="005D0EC5">
        <w:t xml:space="preserve">Patterns come in two forms: refutable and irrefutable. Patterns that will match for any possible value passed are </w:t>
      </w:r>
      <w:r w:rsidRPr="00261C3B">
        <w:rPr>
          <w:rStyle w:val="Italic"/>
        </w:rPr>
        <w:t>irrefutable</w:t>
      </w:r>
      <w:r w:rsidRPr="005D0EC5">
        <w:t xml:space="preserve">. An example would be </w:t>
      </w:r>
      <w:r w:rsidRPr="00261C3B">
        <w:rPr>
          <w:rStyle w:val="Literal"/>
        </w:rPr>
        <w:t>x</w:t>
      </w:r>
      <w:r w:rsidRPr="005D0EC5">
        <w:t xml:space="preserve"> in the statement </w:t>
      </w:r>
      <w:r w:rsidRPr="00261C3B">
        <w:rPr>
          <w:rStyle w:val="Literal"/>
        </w:rPr>
        <w:t>let x = 5;</w:t>
      </w:r>
      <w:r w:rsidRPr="005D0EC5">
        <w:t xml:space="preserve"> because </w:t>
      </w:r>
      <w:r w:rsidRPr="00261C3B">
        <w:rPr>
          <w:rStyle w:val="Literal"/>
        </w:rPr>
        <w:t>x</w:t>
      </w:r>
      <w:r w:rsidRPr="005D0EC5">
        <w:t xml:space="preserve"> matches anything and therefore cannot fail to match. Patterns that can fail to match for some possible value are </w:t>
      </w:r>
      <w:r w:rsidRPr="00261C3B">
        <w:rPr>
          <w:rStyle w:val="Italic"/>
        </w:rPr>
        <w:t>refutable</w:t>
      </w:r>
      <w:r w:rsidRPr="005D0EC5">
        <w:t xml:space="preserve">. An example would be </w:t>
      </w:r>
      <w:r w:rsidRPr="00261C3B">
        <w:rPr>
          <w:rStyle w:val="Literal"/>
        </w:rPr>
        <w:t>Some(x)</w:t>
      </w:r>
      <w:r w:rsidRPr="005D0EC5">
        <w:t xml:space="preserve"> in the expression </w:t>
      </w:r>
      <w:r w:rsidRPr="00261C3B">
        <w:rPr>
          <w:rStyle w:val="Literal"/>
        </w:rPr>
        <w:t>if let Some(x) = a_value</w:t>
      </w:r>
      <w:r w:rsidRPr="005D0EC5">
        <w:t xml:space="preserve"> because if the value in the </w:t>
      </w:r>
      <w:r w:rsidRPr="00261C3B">
        <w:rPr>
          <w:rStyle w:val="Literal"/>
        </w:rPr>
        <w:t>a_value</w:t>
      </w:r>
      <w:r w:rsidRPr="005D0EC5">
        <w:t xml:space="preserve"> variable is </w:t>
      </w:r>
      <w:r w:rsidRPr="00261C3B">
        <w:rPr>
          <w:rStyle w:val="Literal"/>
        </w:rPr>
        <w:t>None</w:t>
      </w:r>
      <w:r w:rsidRPr="005D0EC5">
        <w:t xml:space="preserve"> rather than </w:t>
      </w:r>
      <w:r w:rsidRPr="00261C3B">
        <w:rPr>
          <w:rStyle w:val="Literal"/>
        </w:rPr>
        <w:t>Some</w:t>
      </w:r>
      <w:r w:rsidRPr="005D0EC5">
        <w:t xml:space="preserve">, the </w:t>
      </w:r>
      <w:r w:rsidRPr="00261C3B">
        <w:rPr>
          <w:rStyle w:val="Literal"/>
        </w:rPr>
        <w:t>Some(x)</w:t>
      </w:r>
      <w:r w:rsidRPr="005D0EC5">
        <w:rPr>
          <w:lang w:eastAsia="en-GB"/>
        </w:rPr>
        <w:t xml:space="preserve"> pattern will not match.</w:t>
      </w:r>
    </w:p>
    <w:p w14:paraId="3BF90F6E" w14:textId="0C486228" w:rsidR="005D0EC5" w:rsidRPr="005D0EC5" w:rsidRDefault="005D0EC5" w:rsidP="005D0EC5">
      <w:pPr>
        <w:pStyle w:val="Body"/>
        <w:rPr>
          <w:lang w:eastAsia="en-GB"/>
        </w:rPr>
      </w:pPr>
      <w:r w:rsidRPr="005D0EC5">
        <w:rPr>
          <w:lang w:eastAsia="en-GB"/>
        </w:rPr>
        <w:lastRenderedPageBreak/>
        <w:t xml:space="preserve">Function parameters, </w:t>
      </w:r>
      <w:r w:rsidRPr="00261C3B">
        <w:rPr>
          <w:rStyle w:val="Literal"/>
        </w:rPr>
        <w:t>let</w:t>
      </w:r>
      <w:r w:rsidRPr="005D0EC5">
        <w:t xml:space="preserve"> statements, and </w:t>
      </w:r>
      <w:r w:rsidRPr="00261C3B">
        <w:rPr>
          <w:rStyle w:val="Literal"/>
        </w:rPr>
        <w:t>for</w:t>
      </w:r>
      <w:r w:rsidRPr="005D0EC5">
        <w:t xml:space="preserve"> loops can only accept irrefutable patterns because the program cannot do anything meaningful when values don’t match. The </w:t>
      </w:r>
      <w:r w:rsidRPr="00261C3B">
        <w:rPr>
          <w:rStyle w:val="Literal"/>
        </w:rPr>
        <w:t>if let</w:t>
      </w:r>
      <w:r w:rsidRPr="005D0EC5">
        <w:t xml:space="preserve"> and </w:t>
      </w:r>
      <w:r w:rsidRPr="00261C3B">
        <w:rPr>
          <w:rStyle w:val="Literal"/>
        </w:rPr>
        <w:t>while let</w:t>
      </w:r>
      <w:r w:rsidRPr="005D0EC5">
        <w:rPr>
          <w:lang w:eastAsia="en-GB"/>
        </w:rPr>
        <w:t xml:space="preserve"> expressions accept</w:t>
      </w:r>
      <w:r>
        <w:rPr>
          <w:lang w:eastAsia="en-GB"/>
        </w:rPr>
        <w:t xml:space="preserve"> </w:t>
      </w:r>
      <w:r w:rsidRPr="005D0EC5">
        <w:rPr>
          <w:lang w:eastAsia="en-GB"/>
        </w:rPr>
        <w:t>refutable and irrefutable patterns, but the compiler warns against</w:t>
      </w:r>
      <w:r>
        <w:rPr>
          <w:lang w:eastAsia="en-GB"/>
        </w:rPr>
        <w:t xml:space="preserve"> </w:t>
      </w:r>
      <w:r w:rsidRPr="005D0EC5">
        <w:rPr>
          <w:lang w:eastAsia="en-GB"/>
        </w:rPr>
        <w:t>irrefutable patterns because</w:t>
      </w:r>
      <w:r w:rsidR="00DE5D08">
        <w:rPr>
          <w:lang w:eastAsia="en-GB"/>
        </w:rPr>
        <w:t>,</w:t>
      </w:r>
      <w:r w:rsidRPr="005D0EC5">
        <w:rPr>
          <w:lang w:eastAsia="en-GB"/>
        </w:rPr>
        <w:t xml:space="preserve"> by definition</w:t>
      </w:r>
      <w:r w:rsidR="00DE5D08">
        <w:rPr>
          <w:lang w:eastAsia="en-GB"/>
        </w:rPr>
        <w:t>,</w:t>
      </w:r>
      <w:r w:rsidRPr="005D0EC5">
        <w:rPr>
          <w:lang w:eastAsia="en-GB"/>
        </w:rPr>
        <w:t xml:space="preserve"> they’re intended to handle possible</w:t>
      </w:r>
      <w:r>
        <w:rPr>
          <w:lang w:eastAsia="en-GB"/>
        </w:rPr>
        <w:t xml:space="preserve"> </w:t>
      </w:r>
      <w:r w:rsidRPr="005D0EC5">
        <w:rPr>
          <w:lang w:eastAsia="en-GB"/>
        </w:rPr>
        <w:t>failure: the functionality of a conditional is in its ability to perform</w:t>
      </w:r>
      <w:r>
        <w:rPr>
          <w:lang w:eastAsia="en-GB"/>
        </w:rPr>
        <w:t xml:space="preserve"> </w:t>
      </w:r>
      <w:r w:rsidRPr="005D0EC5">
        <w:rPr>
          <w:lang w:eastAsia="en-GB"/>
        </w:rPr>
        <w:t>differently depending on success or failure.</w:t>
      </w:r>
    </w:p>
    <w:p w14:paraId="5CD1B372" w14:textId="18396B6F" w:rsidR="005D0EC5" w:rsidRPr="005D0EC5" w:rsidRDefault="005D0EC5" w:rsidP="00261C3B">
      <w:pPr>
        <w:pStyle w:val="Body"/>
        <w:rPr>
          <w:lang w:eastAsia="en-GB"/>
        </w:rPr>
      </w:pPr>
      <w:r w:rsidRPr="005D0EC5">
        <w:rPr>
          <w:lang w:eastAsia="en-GB"/>
        </w:rPr>
        <w:t>In general, you shouldn’t have to worry about the distinction between refutable</w:t>
      </w:r>
      <w:r>
        <w:rPr>
          <w:lang w:eastAsia="en-GB"/>
        </w:rPr>
        <w:t xml:space="preserve"> </w:t>
      </w:r>
      <w:r w:rsidRPr="005D0EC5">
        <w:rPr>
          <w:lang w:eastAsia="en-GB"/>
        </w:rPr>
        <w:t>and irrefutable patterns; however, you do need to be familiar with the concept</w:t>
      </w:r>
      <w:r>
        <w:rPr>
          <w:lang w:eastAsia="en-GB"/>
        </w:rPr>
        <w:t xml:space="preserve"> </w:t>
      </w:r>
      <w:r w:rsidRPr="005D0EC5">
        <w:rPr>
          <w:lang w:eastAsia="en-GB"/>
        </w:rPr>
        <w:t>of refutability so you can respond when you see it in an error message. In</w:t>
      </w:r>
      <w:r>
        <w:rPr>
          <w:lang w:eastAsia="en-GB"/>
        </w:rPr>
        <w:t xml:space="preserve"> </w:t>
      </w:r>
      <w:r w:rsidRPr="005D0EC5">
        <w:rPr>
          <w:lang w:eastAsia="en-GB"/>
        </w:rPr>
        <w:t>those cases, you’ll need to change either the pattern or the construct you’re</w:t>
      </w:r>
      <w:r>
        <w:rPr>
          <w:lang w:eastAsia="en-GB"/>
        </w:rPr>
        <w:t xml:space="preserve"> </w:t>
      </w:r>
      <w:r w:rsidRPr="005D0EC5">
        <w:rPr>
          <w:lang w:eastAsia="en-GB"/>
        </w:rPr>
        <w:t>using the pattern with, depending on the intended behavior of the code.</w:t>
      </w:r>
    </w:p>
    <w:p w14:paraId="73DDF700" w14:textId="0C6A19EA" w:rsidR="005D0EC5" w:rsidRPr="005D0EC5" w:rsidRDefault="005D0EC5" w:rsidP="005D0EC5">
      <w:pPr>
        <w:pStyle w:val="Body"/>
        <w:rPr>
          <w:lang w:eastAsia="en-GB"/>
        </w:rPr>
      </w:pPr>
      <w:r w:rsidRPr="005D0EC5">
        <w:t xml:space="preserve">Let’s look at an example of what happens when we try to use a refutable pattern where Rust requires an irrefutable pattern and vice versa. Listing 18-8 shows a </w:t>
      </w:r>
      <w:r w:rsidRPr="00261C3B">
        <w:rPr>
          <w:rStyle w:val="Literal"/>
        </w:rPr>
        <w:t>let</w:t>
      </w:r>
      <w:r w:rsidRPr="005D0EC5">
        <w:t xml:space="preserve"> statement, but for the pattern</w:t>
      </w:r>
      <w:r w:rsidR="0071401E">
        <w:t>,</w:t>
      </w:r>
      <w:r w:rsidRPr="005D0EC5">
        <w:t xml:space="preserve"> we’ve specified </w:t>
      </w:r>
      <w:r w:rsidRPr="00261C3B">
        <w:rPr>
          <w:rStyle w:val="Literal"/>
        </w:rPr>
        <w:t>Some(x)</w:t>
      </w:r>
      <w:r w:rsidRPr="005D0EC5">
        <w:rPr>
          <w:lang w:eastAsia="en-GB"/>
        </w:rPr>
        <w:t>, a refutable</w:t>
      </w:r>
      <w:r>
        <w:rPr>
          <w:lang w:eastAsia="en-GB"/>
        </w:rPr>
        <w:t xml:space="preserve"> </w:t>
      </w:r>
      <w:r w:rsidRPr="005D0EC5">
        <w:rPr>
          <w:lang w:eastAsia="en-GB"/>
        </w:rPr>
        <w:t>pattern. As you might expect, this code will not compile.</w:t>
      </w:r>
    </w:p>
    <w:p w14:paraId="2559ABFE" w14:textId="77777777" w:rsidR="005D0EC5" w:rsidRPr="005D0EC5" w:rsidRDefault="005D0EC5" w:rsidP="00261C3B">
      <w:pPr>
        <w:pStyle w:val="Code"/>
        <w:rPr>
          <w:lang w:eastAsia="en-GB"/>
        </w:rPr>
      </w:pPr>
      <w:commentRangeStart w:id="36"/>
      <w:r w:rsidRPr="005D0EC5">
        <w:rPr>
          <w:lang w:eastAsia="en-GB"/>
        </w:rPr>
        <w:t>let Some(x) = some_option_value;</w:t>
      </w:r>
      <w:commentRangeEnd w:id="36"/>
      <w:r w:rsidR="0090675E">
        <w:rPr>
          <w:rStyle w:val="CommentReference"/>
          <w:rFonts w:ascii="Times New Roman" w:hAnsi="Times New Roman" w:cs="Times New Roman"/>
          <w:color w:val="auto"/>
          <w:lang w:val="en-CA"/>
        </w:rPr>
        <w:commentReference w:id="36"/>
      </w:r>
    </w:p>
    <w:p w14:paraId="7C2805D0" w14:textId="6EE94364" w:rsidR="005D0EC5" w:rsidRPr="005D0EC5" w:rsidRDefault="004E37F2" w:rsidP="004E37F2">
      <w:pPr>
        <w:pStyle w:val="CodeListingCaption"/>
        <w:rPr>
          <w:lang w:eastAsia="en-GB"/>
        </w:rPr>
      </w:pPr>
      <w:r>
        <w:t>A</w:t>
      </w:r>
      <w:r w:rsidR="005D0EC5" w:rsidRPr="005D0EC5">
        <w:t xml:space="preserve">ttempting to use a refutable pattern with </w:t>
      </w:r>
      <w:r w:rsidR="005D0EC5" w:rsidRPr="00261C3B">
        <w:rPr>
          <w:rStyle w:val="Literal"/>
        </w:rPr>
        <w:t>let</w:t>
      </w:r>
    </w:p>
    <w:p w14:paraId="2673F4E6" w14:textId="4FEA4D21" w:rsidR="005D0EC5" w:rsidRPr="005D0EC5" w:rsidRDefault="005D0EC5" w:rsidP="005D0EC5">
      <w:pPr>
        <w:pStyle w:val="Body"/>
        <w:rPr>
          <w:lang w:eastAsia="en-GB"/>
        </w:rPr>
      </w:pPr>
      <w:r w:rsidRPr="005D0EC5">
        <w:rPr>
          <w:lang w:eastAsia="en-GB"/>
        </w:rPr>
        <w:t xml:space="preserve">If </w:t>
      </w:r>
      <w:r w:rsidRPr="00261C3B">
        <w:rPr>
          <w:rStyle w:val="Literal"/>
        </w:rPr>
        <w:t>some_option_value</w:t>
      </w:r>
      <w:r w:rsidRPr="005D0EC5">
        <w:t xml:space="preserve"> </w:t>
      </w:r>
      <w:r w:rsidR="00206DC4">
        <w:t>were</w:t>
      </w:r>
      <w:r w:rsidR="00206DC4" w:rsidRPr="005D0EC5">
        <w:t xml:space="preserve"> </w:t>
      </w:r>
      <w:r w:rsidRPr="005D0EC5">
        <w:t xml:space="preserve">a </w:t>
      </w:r>
      <w:r w:rsidRPr="00261C3B">
        <w:rPr>
          <w:rStyle w:val="Literal"/>
        </w:rPr>
        <w:t>None</w:t>
      </w:r>
      <w:r w:rsidRPr="005D0EC5">
        <w:t xml:space="preserve"> value, it would fail to match the pattern </w:t>
      </w:r>
      <w:r w:rsidRPr="00261C3B">
        <w:rPr>
          <w:rStyle w:val="Literal"/>
        </w:rPr>
        <w:t>Some(x)</w:t>
      </w:r>
      <w:r w:rsidRPr="005D0EC5">
        <w:t xml:space="preserve">, meaning the pattern is refutable. However, the </w:t>
      </w:r>
      <w:r w:rsidRPr="00261C3B">
        <w:rPr>
          <w:rStyle w:val="Literal"/>
        </w:rPr>
        <w:t>let</w:t>
      </w:r>
      <w:r w:rsidRPr="005D0EC5">
        <w:t xml:space="preserve"> statement can only accept an irrefutable pattern because there is nothing valid the code can do with a </w:t>
      </w:r>
      <w:r w:rsidRPr="00261C3B">
        <w:rPr>
          <w:rStyle w:val="Literal"/>
        </w:rPr>
        <w:t>None</w:t>
      </w:r>
      <w:r w:rsidRPr="005D0EC5">
        <w:rPr>
          <w:lang w:eastAsia="en-GB"/>
        </w:rPr>
        <w:t xml:space="preserve"> value. At compile time, Rust will complain that we’ve tried to</w:t>
      </w:r>
      <w:r>
        <w:rPr>
          <w:lang w:eastAsia="en-GB"/>
        </w:rPr>
        <w:t xml:space="preserve"> </w:t>
      </w:r>
      <w:r w:rsidRPr="005D0EC5">
        <w:rPr>
          <w:lang w:eastAsia="en-GB"/>
        </w:rPr>
        <w:t>use a refutable pattern where an irrefutable pattern is required:</w:t>
      </w:r>
    </w:p>
    <w:p w14:paraId="4986EA9B" w14:textId="77777777" w:rsidR="005D0EC5" w:rsidRPr="005D0EC5" w:rsidRDefault="005D0EC5" w:rsidP="00B52E36">
      <w:pPr>
        <w:pStyle w:val="CodeWide"/>
        <w:rPr>
          <w:lang w:eastAsia="en-GB"/>
        </w:rPr>
      </w:pPr>
      <w:r w:rsidRPr="005D0EC5">
        <w:rPr>
          <w:lang w:eastAsia="en-GB"/>
        </w:rPr>
        <w:t>error[E0005]: refutable pattern in local binding: `None` not covered</w:t>
      </w:r>
    </w:p>
    <w:p w14:paraId="57E307FC" w14:textId="77777777" w:rsidR="005D0EC5" w:rsidRPr="005D0EC5" w:rsidRDefault="005D0EC5" w:rsidP="00B52E36">
      <w:pPr>
        <w:pStyle w:val="CodeWide"/>
        <w:rPr>
          <w:lang w:eastAsia="en-GB"/>
        </w:rPr>
      </w:pPr>
      <w:r w:rsidRPr="005D0EC5">
        <w:rPr>
          <w:lang w:eastAsia="en-GB"/>
        </w:rPr>
        <w:t xml:space="preserve">   --&gt; src/main.rs:3:9</w:t>
      </w:r>
    </w:p>
    <w:p w14:paraId="3BB639EB" w14:textId="77777777" w:rsidR="005D0EC5" w:rsidRPr="005D0EC5" w:rsidRDefault="005D0EC5" w:rsidP="00B52E36">
      <w:pPr>
        <w:pStyle w:val="CodeWide"/>
        <w:rPr>
          <w:lang w:eastAsia="en-GB"/>
        </w:rPr>
      </w:pPr>
      <w:r w:rsidRPr="005D0EC5">
        <w:rPr>
          <w:lang w:eastAsia="en-GB"/>
        </w:rPr>
        <w:t xml:space="preserve">    |</w:t>
      </w:r>
    </w:p>
    <w:p w14:paraId="58D8D160" w14:textId="77777777" w:rsidR="005D0EC5" w:rsidRPr="005D0EC5" w:rsidRDefault="005D0EC5" w:rsidP="00B52E36">
      <w:pPr>
        <w:pStyle w:val="CodeWide"/>
        <w:rPr>
          <w:lang w:eastAsia="en-GB"/>
        </w:rPr>
      </w:pPr>
      <w:r w:rsidRPr="005D0EC5">
        <w:rPr>
          <w:lang w:eastAsia="en-GB"/>
        </w:rPr>
        <w:t>3   |     let Some(x) = some_option_value;</w:t>
      </w:r>
    </w:p>
    <w:p w14:paraId="10E52406" w14:textId="77777777" w:rsidR="005D0EC5" w:rsidRPr="005D0EC5" w:rsidRDefault="005D0EC5" w:rsidP="00B52E36">
      <w:pPr>
        <w:pStyle w:val="CodeWide"/>
        <w:rPr>
          <w:lang w:eastAsia="en-GB"/>
        </w:rPr>
      </w:pPr>
      <w:r w:rsidRPr="005D0EC5">
        <w:rPr>
          <w:lang w:eastAsia="en-GB"/>
        </w:rPr>
        <w:t xml:space="preserve">    |         ^^^^^^^ pattern `None` not covered</w:t>
      </w:r>
    </w:p>
    <w:p w14:paraId="41A3ACFB" w14:textId="77777777" w:rsidR="005D0EC5" w:rsidRPr="005D0EC5" w:rsidRDefault="005D0EC5" w:rsidP="00B52E36">
      <w:pPr>
        <w:pStyle w:val="CodeWide"/>
        <w:rPr>
          <w:lang w:eastAsia="en-GB"/>
        </w:rPr>
      </w:pPr>
      <w:r w:rsidRPr="005D0EC5">
        <w:rPr>
          <w:lang w:eastAsia="en-GB"/>
        </w:rPr>
        <w:t xml:space="preserve">    |</w:t>
      </w:r>
    </w:p>
    <w:p w14:paraId="65866BC3" w14:textId="6A9DD875" w:rsidR="00B52E36" w:rsidRDefault="005D0EC5" w:rsidP="00B52E36">
      <w:pPr>
        <w:pStyle w:val="CodeWide"/>
        <w:rPr>
          <w:lang w:eastAsia="en-GB"/>
        </w:rPr>
      </w:pPr>
      <w:r w:rsidRPr="005D0EC5">
        <w:rPr>
          <w:lang w:eastAsia="en-GB"/>
        </w:rPr>
        <w:t xml:space="preserve">    = note: `let` bindings require an "irrefutable pattern", like a `struct` or</w:t>
      </w:r>
    </w:p>
    <w:p w14:paraId="3F2FF8DE" w14:textId="4485E8CE" w:rsidR="005D0EC5" w:rsidRPr="005D0EC5" w:rsidRDefault="005D0EC5" w:rsidP="00B52E36">
      <w:pPr>
        <w:pStyle w:val="CodeWide"/>
        <w:rPr>
          <w:lang w:eastAsia="en-GB"/>
        </w:rPr>
      </w:pPr>
      <w:r w:rsidRPr="005D0EC5">
        <w:rPr>
          <w:lang w:eastAsia="en-GB"/>
        </w:rPr>
        <w:t>an `enum` with only one variant</w:t>
      </w:r>
    </w:p>
    <w:p w14:paraId="3DC978E7" w14:textId="6040FAAE" w:rsidR="00AB5033" w:rsidRDefault="005D0EC5" w:rsidP="00D94E7F">
      <w:pPr>
        <w:pStyle w:val="CodeWide"/>
        <w:rPr>
          <w:lang w:eastAsia="en-GB"/>
        </w:rPr>
      </w:pPr>
      <w:r w:rsidRPr="005D0EC5">
        <w:rPr>
          <w:lang w:eastAsia="en-GB"/>
        </w:rPr>
        <w:t xml:space="preserve">    = note: for more information, visit</w:t>
      </w:r>
    </w:p>
    <w:p w14:paraId="2E6B34C4" w14:textId="545D6D4E" w:rsidR="005D0EC5" w:rsidRPr="005D0EC5" w:rsidRDefault="00AB5033" w:rsidP="00B52E36">
      <w:pPr>
        <w:pStyle w:val="CodeWide"/>
        <w:rPr>
          <w:lang w:eastAsia="en-GB"/>
        </w:rPr>
      </w:pPr>
      <w:r w:rsidRPr="00BB527B">
        <w:t>https://doc.rust-lang.org/</w:t>
      </w:r>
      <w:r w:rsidR="005D0EC5" w:rsidRPr="00D94E7F">
        <w:t>boo</w:t>
      </w:r>
      <w:r w:rsidR="005D0EC5" w:rsidRPr="005D0EC5">
        <w:rPr>
          <w:lang w:eastAsia="en-GB"/>
        </w:rPr>
        <w:t>k/ch18-02-refutability.html</w:t>
      </w:r>
    </w:p>
    <w:p w14:paraId="61D40E0E" w14:textId="77777777" w:rsidR="005D0EC5" w:rsidRPr="005D0EC5" w:rsidRDefault="005D0EC5" w:rsidP="00B52E36">
      <w:pPr>
        <w:pStyle w:val="CodeWide"/>
        <w:rPr>
          <w:lang w:eastAsia="en-GB"/>
        </w:rPr>
      </w:pPr>
      <w:r w:rsidRPr="005D0EC5">
        <w:rPr>
          <w:lang w:eastAsia="en-GB"/>
        </w:rPr>
        <w:t xml:space="preserve">    = note: the matched value is of type `Option&lt;i32&gt;`</w:t>
      </w:r>
    </w:p>
    <w:p w14:paraId="1F2C1A89" w14:textId="77777777" w:rsidR="005D0EC5" w:rsidRPr="005D0EC5" w:rsidRDefault="005D0EC5" w:rsidP="00B52E36">
      <w:pPr>
        <w:pStyle w:val="CodeWide"/>
        <w:rPr>
          <w:lang w:eastAsia="en-GB"/>
        </w:rPr>
      </w:pPr>
      <w:r w:rsidRPr="005D0EC5">
        <w:rPr>
          <w:lang w:eastAsia="en-GB"/>
        </w:rPr>
        <w:t>help: you might want to use `if let` to ignore the variant that isn't matched</w:t>
      </w:r>
    </w:p>
    <w:p w14:paraId="4662CC7E" w14:textId="77777777" w:rsidR="00514670" w:rsidRDefault="00514670" w:rsidP="00514670">
      <w:pPr>
        <w:pStyle w:val="CodeWide"/>
        <w:rPr>
          <w:lang w:eastAsia="en-GB"/>
        </w:rPr>
      </w:pPr>
      <w:r>
        <w:rPr>
          <w:lang w:eastAsia="en-GB"/>
        </w:rPr>
        <w:t xml:space="preserve">    |</w:t>
      </w:r>
    </w:p>
    <w:p w14:paraId="574BE4E0" w14:textId="77777777" w:rsidR="00514670" w:rsidRDefault="00514670" w:rsidP="00514670">
      <w:pPr>
        <w:pStyle w:val="CodeWide"/>
        <w:rPr>
          <w:lang w:eastAsia="en-GB"/>
        </w:rPr>
      </w:pPr>
      <w:r>
        <w:rPr>
          <w:lang w:eastAsia="en-GB"/>
        </w:rPr>
        <w:t>3   |     let x = if let Some(x) = some_option_value { x } else { todo!() };</w:t>
      </w:r>
    </w:p>
    <w:p w14:paraId="57672FE1" w14:textId="78A9B8A5" w:rsidR="005D0EC5" w:rsidRPr="005D0EC5" w:rsidRDefault="00514670" w:rsidP="00B52E36">
      <w:pPr>
        <w:pStyle w:val="CodeWide"/>
        <w:rPr>
          <w:lang w:eastAsia="en-GB"/>
        </w:rPr>
      </w:pPr>
      <w:r>
        <w:rPr>
          <w:lang w:eastAsia="en-GB"/>
        </w:rPr>
        <w:t xml:space="preserve">    |     ++++++++++                                 ++++++++++++++++++++++</w:t>
      </w:r>
    </w:p>
    <w:p w14:paraId="2CA4A6E7" w14:textId="68A652C7" w:rsidR="005D0EC5" w:rsidRPr="005D0EC5" w:rsidRDefault="005D0EC5" w:rsidP="005D0EC5">
      <w:pPr>
        <w:pStyle w:val="Body"/>
        <w:rPr>
          <w:lang w:eastAsia="en-GB"/>
        </w:rPr>
      </w:pPr>
      <w:r w:rsidRPr="005D0EC5">
        <w:t xml:space="preserve">Because we didn’t cover (and couldn’t cover!) every valid value with the pattern </w:t>
      </w:r>
      <w:r w:rsidRPr="00261C3B">
        <w:rPr>
          <w:rStyle w:val="Literal"/>
        </w:rPr>
        <w:t>Some(x)</w:t>
      </w:r>
      <w:r w:rsidRPr="005D0EC5">
        <w:rPr>
          <w:lang w:eastAsia="en-GB"/>
        </w:rPr>
        <w:t>, Rust rightfully produces a compiler error.</w:t>
      </w:r>
    </w:p>
    <w:p w14:paraId="43A3AF6E" w14:textId="7B392E90" w:rsidR="005D0EC5" w:rsidRPr="005D0EC5" w:rsidRDefault="005D0EC5" w:rsidP="005D0EC5">
      <w:pPr>
        <w:pStyle w:val="Body"/>
        <w:rPr>
          <w:lang w:eastAsia="en-GB"/>
        </w:rPr>
      </w:pPr>
      <w:r w:rsidRPr="005D0EC5">
        <w:rPr>
          <w:lang w:eastAsia="en-GB"/>
        </w:rPr>
        <w:t>If we have a refutable pattern where an irrefutable pattern is needed, we can</w:t>
      </w:r>
      <w:r>
        <w:rPr>
          <w:lang w:eastAsia="en-GB"/>
        </w:rPr>
        <w:t xml:space="preserve"> </w:t>
      </w:r>
      <w:r w:rsidRPr="005D0EC5">
        <w:rPr>
          <w:lang w:eastAsia="en-GB"/>
        </w:rPr>
        <w:t xml:space="preserve">fix it by changing the code that uses the pattern: instead of using </w:t>
      </w:r>
      <w:r w:rsidRPr="00261C3B">
        <w:rPr>
          <w:rStyle w:val="Literal"/>
        </w:rPr>
        <w:t>let</w:t>
      </w:r>
      <w:r w:rsidRPr="005D0EC5">
        <w:t xml:space="preserve">, we can use </w:t>
      </w:r>
      <w:r w:rsidRPr="00261C3B">
        <w:rPr>
          <w:rStyle w:val="Literal"/>
        </w:rPr>
        <w:t>if let</w:t>
      </w:r>
      <w:r w:rsidRPr="005D0EC5">
        <w:rPr>
          <w:lang w:eastAsia="en-GB"/>
        </w:rPr>
        <w:t>. Then</w:t>
      </w:r>
      <w:r w:rsidR="00206DC4">
        <w:rPr>
          <w:lang w:eastAsia="en-GB"/>
        </w:rPr>
        <w:t>,</w:t>
      </w:r>
      <w:r w:rsidRPr="005D0EC5">
        <w:rPr>
          <w:lang w:eastAsia="en-GB"/>
        </w:rPr>
        <w:t xml:space="preserve"> if the pattern doesn’t match, the code will just skip</w:t>
      </w:r>
      <w:r>
        <w:rPr>
          <w:lang w:eastAsia="en-GB"/>
        </w:rPr>
        <w:t xml:space="preserve"> </w:t>
      </w:r>
      <w:r w:rsidRPr="005D0EC5">
        <w:rPr>
          <w:lang w:eastAsia="en-GB"/>
        </w:rPr>
        <w:t>the code in the curly brackets, giving it a way to continue validly. Listing</w:t>
      </w:r>
      <w:r>
        <w:rPr>
          <w:lang w:eastAsia="en-GB"/>
        </w:rPr>
        <w:t xml:space="preserve"> </w:t>
      </w:r>
      <w:r w:rsidRPr="005D0EC5">
        <w:rPr>
          <w:lang w:eastAsia="en-GB"/>
        </w:rPr>
        <w:t>18-9 shows how to fix the code in Listing 18-8.</w:t>
      </w:r>
    </w:p>
    <w:p w14:paraId="798DDBAF" w14:textId="77777777" w:rsidR="005D0EC5" w:rsidRPr="005D0EC5" w:rsidRDefault="005D0EC5" w:rsidP="00261C3B">
      <w:pPr>
        <w:pStyle w:val="Code"/>
        <w:rPr>
          <w:lang w:eastAsia="en-GB"/>
        </w:rPr>
      </w:pPr>
      <w:commentRangeStart w:id="37"/>
      <w:r w:rsidRPr="005D0EC5">
        <w:rPr>
          <w:lang w:eastAsia="en-GB"/>
        </w:rPr>
        <w:t>if let Some(x) = some_option_value {</w:t>
      </w:r>
    </w:p>
    <w:p w14:paraId="5231C8C7" w14:textId="221D9CEF" w:rsidR="005D0EC5" w:rsidRPr="005D0EC5" w:rsidRDefault="005D0EC5" w:rsidP="00261C3B">
      <w:pPr>
        <w:pStyle w:val="Code"/>
        <w:rPr>
          <w:lang w:eastAsia="en-GB"/>
        </w:rPr>
      </w:pPr>
      <w:r w:rsidRPr="005D0EC5">
        <w:rPr>
          <w:lang w:eastAsia="en-GB"/>
        </w:rPr>
        <w:lastRenderedPageBreak/>
        <w:t xml:space="preserve">    println!("{</w:t>
      </w:r>
      <w:r w:rsidR="00B4447A">
        <w:rPr>
          <w:lang w:eastAsia="en-GB"/>
        </w:rPr>
        <w:t>x</w:t>
      </w:r>
      <w:r w:rsidRPr="005D0EC5">
        <w:rPr>
          <w:lang w:eastAsia="en-GB"/>
        </w:rPr>
        <w:t>}");</w:t>
      </w:r>
    </w:p>
    <w:p w14:paraId="5AF04C0A" w14:textId="77777777" w:rsidR="005D0EC5" w:rsidRPr="005D0EC5" w:rsidRDefault="005D0EC5" w:rsidP="00261C3B">
      <w:pPr>
        <w:pStyle w:val="Code"/>
        <w:rPr>
          <w:lang w:eastAsia="en-GB"/>
        </w:rPr>
      </w:pPr>
      <w:r w:rsidRPr="005D0EC5">
        <w:rPr>
          <w:lang w:eastAsia="en-GB"/>
        </w:rPr>
        <w:t>}</w:t>
      </w:r>
      <w:commentRangeEnd w:id="37"/>
      <w:r w:rsidR="005850A3">
        <w:rPr>
          <w:rStyle w:val="CommentReference"/>
          <w:rFonts w:ascii="Times New Roman" w:hAnsi="Times New Roman" w:cs="Times New Roman"/>
          <w:color w:val="auto"/>
          <w:lang w:val="en-CA"/>
        </w:rPr>
        <w:commentReference w:id="37"/>
      </w:r>
    </w:p>
    <w:p w14:paraId="4FA1FBFD" w14:textId="5C49BCC5" w:rsidR="005D0EC5" w:rsidRPr="005D0EC5" w:rsidRDefault="005D0EC5" w:rsidP="004E37F2">
      <w:pPr>
        <w:pStyle w:val="CodeListingCaption"/>
        <w:rPr>
          <w:lang w:eastAsia="en-GB"/>
        </w:rPr>
      </w:pPr>
      <w:r w:rsidRPr="005D0EC5">
        <w:t xml:space="preserve">Using </w:t>
      </w:r>
      <w:r w:rsidRPr="00261C3B">
        <w:rPr>
          <w:rStyle w:val="Literal"/>
        </w:rPr>
        <w:t>if let</w:t>
      </w:r>
      <w:r w:rsidRPr="005D0EC5">
        <w:t xml:space="preserve"> and a block with refutable patterns instead of </w:t>
      </w:r>
      <w:r w:rsidRPr="00261C3B">
        <w:rPr>
          <w:rStyle w:val="Literal"/>
        </w:rPr>
        <w:t>let</w:t>
      </w:r>
    </w:p>
    <w:p w14:paraId="144D0961" w14:textId="3315C95D" w:rsidR="005D0EC5" w:rsidRPr="005D0EC5" w:rsidRDefault="005D0EC5" w:rsidP="005D0EC5">
      <w:pPr>
        <w:pStyle w:val="Body"/>
        <w:rPr>
          <w:lang w:eastAsia="en-GB"/>
        </w:rPr>
      </w:pPr>
      <w:r w:rsidRPr="005D0EC5">
        <w:rPr>
          <w:lang w:eastAsia="en-GB"/>
        </w:rPr>
        <w:t>We’ve given the code an out! This code is perfectly valid, although it means we</w:t>
      </w:r>
      <w:r>
        <w:rPr>
          <w:lang w:eastAsia="en-GB"/>
        </w:rPr>
        <w:t xml:space="preserve"> </w:t>
      </w:r>
      <w:r w:rsidRPr="005D0EC5">
        <w:rPr>
          <w:lang w:eastAsia="en-GB"/>
        </w:rPr>
        <w:t xml:space="preserve">cannot use an irrefutable pattern without receiving an error. If we give </w:t>
      </w:r>
      <w:r w:rsidRPr="00261C3B">
        <w:rPr>
          <w:rStyle w:val="Literal"/>
        </w:rPr>
        <w:t>if let</w:t>
      </w:r>
      <w:r w:rsidRPr="005D0EC5">
        <w:t xml:space="preserve"> a pattern that will always match, such as </w:t>
      </w:r>
      <w:r w:rsidRPr="00261C3B">
        <w:rPr>
          <w:rStyle w:val="Literal"/>
        </w:rPr>
        <w:t>x</w:t>
      </w:r>
      <w:r w:rsidRPr="005D0EC5">
        <w:rPr>
          <w:lang w:eastAsia="en-GB"/>
        </w:rPr>
        <w:t>, as shown in Listing 18-10,</w:t>
      </w:r>
      <w:r>
        <w:rPr>
          <w:lang w:eastAsia="en-GB"/>
        </w:rPr>
        <w:t xml:space="preserve"> </w:t>
      </w:r>
      <w:r w:rsidRPr="005D0EC5">
        <w:rPr>
          <w:lang w:eastAsia="en-GB"/>
        </w:rPr>
        <w:t>the compiler will give a warning.</w:t>
      </w:r>
    </w:p>
    <w:p w14:paraId="6A6D9A5D" w14:textId="77777777" w:rsidR="005D0EC5" w:rsidRPr="005D0EC5" w:rsidRDefault="005D0EC5" w:rsidP="00261C3B">
      <w:pPr>
        <w:pStyle w:val="Code"/>
        <w:rPr>
          <w:lang w:eastAsia="en-GB"/>
        </w:rPr>
      </w:pPr>
      <w:commentRangeStart w:id="38"/>
      <w:r w:rsidRPr="005D0EC5">
        <w:rPr>
          <w:lang w:eastAsia="en-GB"/>
        </w:rPr>
        <w:t>if let x = 5 {</w:t>
      </w:r>
    </w:p>
    <w:p w14:paraId="09C7D09C" w14:textId="651A5490" w:rsidR="005D0EC5" w:rsidRPr="005D0EC5" w:rsidRDefault="005D0EC5" w:rsidP="00261C3B">
      <w:pPr>
        <w:pStyle w:val="Code"/>
        <w:rPr>
          <w:lang w:eastAsia="en-GB"/>
        </w:rPr>
      </w:pPr>
      <w:r w:rsidRPr="005D0EC5">
        <w:rPr>
          <w:lang w:eastAsia="en-GB"/>
        </w:rPr>
        <w:t xml:space="preserve">    println!("{</w:t>
      </w:r>
      <w:r w:rsidR="00AE640E">
        <w:rPr>
          <w:lang w:eastAsia="en-GB"/>
        </w:rPr>
        <w:t>x</w:t>
      </w:r>
      <w:r w:rsidRPr="005D0EC5">
        <w:rPr>
          <w:lang w:eastAsia="en-GB"/>
        </w:rPr>
        <w:t>}");</w:t>
      </w:r>
    </w:p>
    <w:p w14:paraId="519A9696" w14:textId="77777777" w:rsidR="005D0EC5" w:rsidRPr="005D0EC5" w:rsidRDefault="005D0EC5" w:rsidP="00261C3B">
      <w:pPr>
        <w:pStyle w:val="Code"/>
        <w:rPr>
          <w:lang w:eastAsia="en-GB"/>
        </w:rPr>
      </w:pPr>
      <w:r w:rsidRPr="005D0EC5">
        <w:rPr>
          <w:lang w:eastAsia="en-GB"/>
        </w:rPr>
        <w:t>};</w:t>
      </w:r>
      <w:commentRangeEnd w:id="38"/>
      <w:r w:rsidR="007A2691">
        <w:rPr>
          <w:rStyle w:val="CommentReference"/>
          <w:rFonts w:ascii="Times New Roman" w:hAnsi="Times New Roman" w:cs="Times New Roman"/>
          <w:color w:val="auto"/>
          <w:lang w:val="en-CA"/>
        </w:rPr>
        <w:commentReference w:id="38"/>
      </w:r>
    </w:p>
    <w:p w14:paraId="328FCEE3" w14:textId="2B444D4F" w:rsidR="005D0EC5" w:rsidRPr="005D0EC5" w:rsidRDefault="005D0EC5" w:rsidP="004E37F2">
      <w:pPr>
        <w:pStyle w:val="CodeListingCaption"/>
        <w:rPr>
          <w:lang w:eastAsia="en-GB"/>
        </w:rPr>
      </w:pPr>
      <w:r w:rsidRPr="005D0EC5">
        <w:t xml:space="preserve">Attempting to use an irrefutable pattern with </w:t>
      </w:r>
      <w:r w:rsidRPr="00261C3B">
        <w:rPr>
          <w:rStyle w:val="Literal"/>
        </w:rPr>
        <w:t>if let</w:t>
      </w:r>
    </w:p>
    <w:p w14:paraId="52009E80" w14:textId="14137A5F" w:rsidR="005D0EC5" w:rsidRPr="005D0EC5" w:rsidRDefault="005D0EC5" w:rsidP="005D0EC5">
      <w:pPr>
        <w:pStyle w:val="Body"/>
        <w:rPr>
          <w:lang w:eastAsia="en-GB"/>
        </w:rPr>
      </w:pPr>
      <w:r w:rsidRPr="005D0EC5">
        <w:rPr>
          <w:lang w:eastAsia="en-GB"/>
        </w:rPr>
        <w:t xml:space="preserve">Rust complains that it doesn’t make sense to use </w:t>
      </w:r>
      <w:r w:rsidRPr="00261C3B">
        <w:rPr>
          <w:rStyle w:val="Literal"/>
        </w:rPr>
        <w:t>if let</w:t>
      </w:r>
      <w:r w:rsidRPr="005D0EC5">
        <w:rPr>
          <w:lang w:eastAsia="en-GB"/>
        </w:rPr>
        <w:t xml:space="preserve"> with an irrefutable</w:t>
      </w:r>
      <w:r>
        <w:rPr>
          <w:lang w:eastAsia="en-GB"/>
        </w:rPr>
        <w:t xml:space="preserve"> </w:t>
      </w:r>
      <w:r w:rsidRPr="005D0EC5">
        <w:rPr>
          <w:lang w:eastAsia="en-GB"/>
        </w:rPr>
        <w:t>pattern:</w:t>
      </w:r>
    </w:p>
    <w:p w14:paraId="7CCD6BA3" w14:textId="77777777" w:rsidR="005D0EC5" w:rsidRPr="005D0EC5" w:rsidRDefault="005D0EC5" w:rsidP="00261C3B">
      <w:pPr>
        <w:pStyle w:val="Code"/>
        <w:rPr>
          <w:lang w:eastAsia="en-GB"/>
        </w:rPr>
      </w:pPr>
      <w:r w:rsidRPr="005D0EC5">
        <w:rPr>
          <w:lang w:eastAsia="en-GB"/>
        </w:rPr>
        <w:t>warning: irrefutable `if let` pattern</w:t>
      </w:r>
    </w:p>
    <w:p w14:paraId="6FA755EE" w14:textId="77777777" w:rsidR="005D0EC5" w:rsidRPr="005D0EC5" w:rsidRDefault="005D0EC5" w:rsidP="00261C3B">
      <w:pPr>
        <w:pStyle w:val="Code"/>
        <w:rPr>
          <w:lang w:eastAsia="en-GB"/>
        </w:rPr>
      </w:pPr>
      <w:r w:rsidRPr="005D0EC5">
        <w:rPr>
          <w:lang w:eastAsia="en-GB"/>
        </w:rPr>
        <w:t xml:space="preserve"> --&gt; src/main.rs:2:8</w:t>
      </w:r>
    </w:p>
    <w:p w14:paraId="01988646" w14:textId="77777777" w:rsidR="005D0EC5" w:rsidRPr="005D0EC5" w:rsidRDefault="005D0EC5" w:rsidP="00261C3B">
      <w:pPr>
        <w:pStyle w:val="Code"/>
        <w:rPr>
          <w:lang w:eastAsia="en-GB"/>
        </w:rPr>
      </w:pPr>
      <w:r w:rsidRPr="005D0EC5">
        <w:rPr>
          <w:lang w:eastAsia="en-GB"/>
        </w:rPr>
        <w:t xml:space="preserve">  |</w:t>
      </w:r>
    </w:p>
    <w:p w14:paraId="5363D3D1" w14:textId="77777777" w:rsidR="005D0EC5" w:rsidRPr="005D0EC5" w:rsidRDefault="005D0EC5" w:rsidP="00261C3B">
      <w:pPr>
        <w:pStyle w:val="Code"/>
        <w:rPr>
          <w:lang w:eastAsia="en-GB"/>
        </w:rPr>
      </w:pPr>
      <w:r w:rsidRPr="005D0EC5">
        <w:rPr>
          <w:lang w:eastAsia="en-GB"/>
        </w:rPr>
        <w:t>2 |     if let x = 5 {</w:t>
      </w:r>
    </w:p>
    <w:p w14:paraId="37C1CF18" w14:textId="77777777" w:rsidR="005D0EC5" w:rsidRPr="005D0EC5" w:rsidRDefault="005D0EC5" w:rsidP="00261C3B">
      <w:pPr>
        <w:pStyle w:val="Code"/>
        <w:rPr>
          <w:lang w:eastAsia="en-GB"/>
        </w:rPr>
      </w:pPr>
      <w:r w:rsidRPr="005D0EC5">
        <w:rPr>
          <w:lang w:eastAsia="en-GB"/>
        </w:rPr>
        <w:t xml:space="preserve">  |        ^^^^^^^^^</w:t>
      </w:r>
    </w:p>
    <w:p w14:paraId="2132ACAE" w14:textId="77777777" w:rsidR="005D0EC5" w:rsidRPr="005D0EC5" w:rsidRDefault="005D0EC5" w:rsidP="00261C3B">
      <w:pPr>
        <w:pStyle w:val="Code"/>
        <w:rPr>
          <w:lang w:eastAsia="en-GB"/>
        </w:rPr>
      </w:pPr>
      <w:r w:rsidRPr="005D0EC5">
        <w:rPr>
          <w:lang w:eastAsia="en-GB"/>
        </w:rPr>
        <w:t xml:space="preserve">  |</w:t>
      </w:r>
    </w:p>
    <w:p w14:paraId="30174456" w14:textId="77777777" w:rsidR="005D0EC5" w:rsidRPr="005D0EC5" w:rsidRDefault="005D0EC5" w:rsidP="00261C3B">
      <w:pPr>
        <w:pStyle w:val="Code"/>
        <w:rPr>
          <w:lang w:eastAsia="en-GB"/>
        </w:rPr>
      </w:pPr>
      <w:r w:rsidRPr="005D0EC5">
        <w:rPr>
          <w:lang w:eastAsia="en-GB"/>
        </w:rPr>
        <w:t xml:space="preserve">  = note: `#[warn(irrefutable_let_patterns)]` on by default</w:t>
      </w:r>
    </w:p>
    <w:p w14:paraId="5724A340" w14:textId="77777777" w:rsidR="00657256" w:rsidRDefault="005D0EC5" w:rsidP="00261C3B">
      <w:pPr>
        <w:pStyle w:val="Code"/>
        <w:rPr>
          <w:lang w:eastAsia="en-GB"/>
        </w:rPr>
      </w:pPr>
      <w:r w:rsidRPr="005D0EC5">
        <w:rPr>
          <w:lang w:eastAsia="en-GB"/>
        </w:rPr>
        <w:t xml:space="preserve">  = note: this pattern will always match, so the `if let` is</w:t>
      </w:r>
    </w:p>
    <w:p w14:paraId="07A568C5" w14:textId="3E2B0D0D" w:rsidR="005D0EC5" w:rsidRPr="005D0EC5" w:rsidRDefault="005D0EC5" w:rsidP="00261C3B">
      <w:pPr>
        <w:pStyle w:val="Code"/>
        <w:rPr>
          <w:lang w:eastAsia="en-GB"/>
        </w:rPr>
      </w:pPr>
      <w:r w:rsidRPr="005D0EC5">
        <w:rPr>
          <w:lang w:eastAsia="en-GB"/>
        </w:rPr>
        <w:t>useless</w:t>
      </w:r>
    </w:p>
    <w:p w14:paraId="6FB0F2A7" w14:textId="77777777" w:rsidR="005D0EC5" w:rsidRPr="005D0EC5" w:rsidRDefault="005D0EC5" w:rsidP="00261C3B">
      <w:pPr>
        <w:pStyle w:val="Code"/>
        <w:rPr>
          <w:lang w:eastAsia="en-GB"/>
        </w:rPr>
      </w:pPr>
      <w:r w:rsidRPr="005D0EC5">
        <w:rPr>
          <w:lang w:eastAsia="en-GB"/>
        </w:rPr>
        <w:t xml:space="preserve">  = help: consider replacing the `if let` with a `let`</w:t>
      </w:r>
    </w:p>
    <w:p w14:paraId="7259ED7F" w14:textId="3062768D" w:rsidR="005D0EC5" w:rsidRPr="005D0EC5" w:rsidRDefault="005D0EC5" w:rsidP="005D0EC5">
      <w:pPr>
        <w:pStyle w:val="Body"/>
        <w:rPr>
          <w:lang w:eastAsia="en-GB"/>
        </w:rPr>
      </w:pPr>
      <w:r w:rsidRPr="005D0EC5">
        <w:t xml:space="preserve">For this reason, match arms must use refutable patterns, except for the last arm, which should match any remaining values with an irrefutable pattern. Rust allows us to use an irrefutable pattern in a </w:t>
      </w:r>
      <w:r w:rsidRPr="00261C3B">
        <w:rPr>
          <w:rStyle w:val="Literal"/>
        </w:rPr>
        <w:t>match</w:t>
      </w:r>
      <w:r w:rsidRPr="005D0EC5">
        <w:t xml:space="preserve"> with only one arm, but this syntax isn’t particularly useful and could be replaced with a simpler </w:t>
      </w:r>
      <w:r w:rsidRPr="00261C3B">
        <w:rPr>
          <w:rStyle w:val="Literal"/>
        </w:rPr>
        <w:t>let</w:t>
      </w:r>
      <w:r w:rsidRPr="005D0EC5">
        <w:rPr>
          <w:lang w:eastAsia="en-GB"/>
        </w:rPr>
        <w:t xml:space="preserve"> statement.</w:t>
      </w:r>
    </w:p>
    <w:p w14:paraId="7EF912A6" w14:textId="2B51800B" w:rsidR="005D0EC5" w:rsidRPr="005D0EC5" w:rsidRDefault="005D0EC5" w:rsidP="00261C3B">
      <w:pPr>
        <w:pStyle w:val="Body"/>
        <w:rPr>
          <w:lang w:eastAsia="en-GB"/>
        </w:rPr>
      </w:pPr>
      <w:r w:rsidRPr="005D0EC5">
        <w:rPr>
          <w:lang w:eastAsia="en-GB"/>
        </w:rPr>
        <w:t>Now that you know where to use patterns and the difference between refutable</w:t>
      </w:r>
      <w:r>
        <w:rPr>
          <w:lang w:eastAsia="en-GB"/>
        </w:rPr>
        <w:t xml:space="preserve"> </w:t>
      </w:r>
      <w:r w:rsidRPr="005D0EC5">
        <w:rPr>
          <w:lang w:eastAsia="en-GB"/>
        </w:rPr>
        <w:t>and irrefutable patterns, let’s cover all the syntax we can use to create</w:t>
      </w:r>
      <w:r>
        <w:rPr>
          <w:lang w:eastAsia="en-GB"/>
        </w:rPr>
        <w:t xml:space="preserve"> </w:t>
      </w:r>
      <w:r w:rsidRPr="005D0EC5">
        <w:rPr>
          <w:lang w:eastAsia="en-GB"/>
        </w:rPr>
        <w:t>patterns.</w:t>
      </w:r>
      <w:r w:rsidR="00DE4ECD">
        <w:fldChar w:fldCharType="begin"/>
      </w:r>
      <w:r w:rsidR="00DE4ECD">
        <w:instrText xml:space="preserve"> XE "patterns:refutable vs. irrefutable endRange" </w:instrText>
      </w:r>
      <w:r w:rsidR="00DE4ECD">
        <w:fldChar w:fldCharType="end"/>
      </w:r>
      <w:r w:rsidR="00DE4ECD">
        <w:fldChar w:fldCharType="begin"/>
      </w:r>
      <w:r w:rsidR="00DE4ECD">
        <w:instrText xml:space="preserve"> XE "irrefutable patterns endRange" </w:instrText>
      </w:r>
      <w:r w:rsidR="00DE4ECD">
        <w:fldChar w:fldCharType="end"/>
      </w:r>
      <w:r w:rsidR="00DE4ECD">
        <w:fldChar w:fldCharType="begin"/>
      </w:r>
      <w:r w:rsidR="00DE4ECD">
        <w:instrText xml:space="preserve"> XE "refutable patterns endRange" </w:instrText>
      </w:r>
      <w:r w:rsidR="00DE4ECD">
        <w:fldChar w:fldCharType="end"/>
      </w:r>
    </w:p>
    <w:p w14:paraId="344D71B3" w14:textId="77777777" w:rsidR="005D0EC5" w:rsidRPr="005D0EC5" w:rsidRDefault="005D0EC5" w:rsidP="005D0EC5">
      <w:pPr>
        <w:pStyle w:val="HeadA"/>
        <w:rPr>
          <w:lang w:eastAsia="en-GB"/>
        </w:rPr>
      </w:pPr>
      <w:bookmarkStart w:id="39" w:name="pattern-syntax"/>
      <w:bookmarkStart w:id="40" w:name="_Toc106714970"/>
      <w:bookmarkEnd w:id="39"/>
      <w:r w:rsidRPr="005D0EC5">
        <w:rPr>
          <w:lang w:eastAsia="en-GB"/>
        </w:rPr>
        <w:t>Pattern Syntax</w:t>
      </w:r>
      <w:bookmarkEnd w:id="40"/>
    </w:p>
    <w:p w14:paraId="1A0FC290" w14:textId="25CE2102" w:rsidR="005D0EC5" w:rsidRPr="005D0EC5" w:rsidRDefault="005D0EC5" w:rsidP="00261C3B">
      <w:pPr>
        <w:pStyle w:val="Body"/>
        <w:rPr>
          <w:lang w:eastAsia="en-GB"/>
        </w:rPr>
      </w:pPr>
      <w:r w:rsidRPr="005D0EC5">
        <w:rPr>
          <w:lang w:eastAsia="en-GB"/>
        </w:rPr>
        <w:t xml:space="preserve">In this section, we gather all the syntax </w:t>
      </w:r>
      <w:r w:rsidR="00732CEE">
        <w:rPr>
          <w:lang w:eastAsia="en-GB"/>
        </w:rPr>
        <w:t xml:space="preserve">that is </w:t>
      </w:r>
      <w:r w:rsidRPr="005D0EC5">
        <w:rPr>
          <w:lang w:eastAsia="en-GB"/>
        </w:rPr>
        <w:t>valid in patterns and discuss why and</w:t>
      </w:r>
      <w:r>
        <w:rPr>
          <w:lang w:eastAsia="en-GB"/>
        </w:rPr>
        <w:t xml:space="preserve"> </w:t>
      </w:r>
      <w:r w:rsidRPr="005D0EC5">
        <w:rPr>
          <w:lang w:eastAsia="en-GB"/>
        </w:rPr>
        <w:t>when you might want to use each one.</w:t>
      </w:r>
    </w:p>
    <w:p w14:paraId="69A7BC51" w14:textId="77777777" w:rsidR="005D0EC5" w:rsidRPr="005D0EC5" w:rsidRDefault="005D0EC5" w:rsidP="00261C3B">
      <w:pPr>
        <w:pStyle w:val="HeadB"/>
        <w:rPr>
          <w:lang w:eastAsia="en-GB"/>
        </w:rPr>
      </w:pPr>
      <w:bookmarkStart w:id="41" w:name="matching-literals"/>
      <w:bookmarkStart w:id="42" w:name="_Toc106714971"/>
      <w:bookmarkEnd w:id="41"/>
      <w:r w:rsidRPr="005D0EC5">
        <w:rPr>
          <w:lang w:eastAsia="en-GB"/>
        </w:rPr>
        <w:t>Matching Literals</w:t>
      </w:r>
      <w:bookmarkEnd w:id="42"/>
    </w:p>
    <w:p w14:paraId="62F05D7E" w14:textId="32416767" w:rsidR="005D0EC5" w:rsidRPr="005D0EC5" w:rsidRDefault="005D0EC5" w:rsidP="00261C3B">
      <w:pPr>
        <w:pStyle w:val="Body"/>
        <w:rPr>
          <w:lang w:eastAsia="en-GB"/>
        </w:rPr>
      </w:pPr>
      <w:r w:rsidRPr="005D0EC5">
        <w:rPr>
          <w:lang w:eastAsia="en-GB"/>
        </w:rPr>
        <w:t xml:space="preserve">As you saw in </w:t>
      </w:r>
      <w:r w:rsidRPr="00086C80">
        <w:rPr>
          <w:rStyle w:val="Xref"/>
        </w:rPr>
        <w:t>Chapter 6</w:t>
      </w:r>
      <w:r w:rsidRPr="005D0EC5">
        <w:rPr>
          <w:lang w:eastAsia="en-GB"/>
        </w:rPr>
        <w:t>, you can match patterns against literals directly. The</w:t>
      </w:r>
      <w:r>
        <w:rPr>
          <w:lang w:eastAsia="en-GB"/>
        </w:rPr>
        <w:t xml:space="preserve"> </w:t>
      </w:r>
      <w:r w:rsidRPr="005D0EC5">
        <w:rPr>
          <w:lang w:eastAsia="en-GB"/>
        </w:rPr>
        <w:t>following code gives some examples:</w:t>
      </w:r>
    </w:p>
    <w:p w14:paraId="28C35B8A" w14:textId="20EDECF4" w:rsidR="005D2E6E" w:rsidRDefault="005D2E6E">
      <w:pPr>
        <w:pStyle w:val="CodeLabel"/>
        <w:rPr>
          <w:ins w:id="43" w:author="Carol Nichols" w:date="2022-08-29T15:12:00Z"/>
          <w:lang w:eastAsia="en-GB"/>
        </w:rPr>
        <w:pPrChange w:id="44" w:author="Carol Nichols" w:date="2022-08-29T15:12:00Z">
          <w:pPr>
            <w:pStyle w:val="Code"/>
          </w:pPr>
        </w:pPrChange>
      </w:pPr>
      <w:ins w:id="45" w:author="Carol Nichols" w:date="2022-08-29T15:12:00Z">
        <w:r>
          <w:rPr>
            <w:lang w:eastAsia="en-GB"/>
          </w:rPr>
          <w:t>src/main.rs</w:t>
        </w:r>
      </w:ins>
    </w:p>
    <w:p w14:paraId="3A3FA475" w14:textId="7863D3DA" w:rsidR="005D0EC5" w:rsidRPr="005D0EC5" w:rsidRDefault="005D0EC5" w:rsidP="00261C3B">
      <w:pPr>
        <w:pStyle w:val="Code"/>
        <w:rPr>
          <w:lang w:eastAsia="en-GB"/>
        </w:rPr>
      </w:pPr>
      <w:r w:rsidRPr="005D0EC5">
        <w:rPr>
          <w:lang w:eastAsia="en-GB"/>
        </w:rPr>
        <w:t>let x = 1;</w:t>
      </w:r>
    </w:p>
    <w:p w14:paraId="3694F5BF" w14:textId="77777777" w:rsidR="005D0EC5" w:rsidRPr="005D0EC5" w:rsidRDefault="005D0EC5" w:rsidP="00261C3B">
      <w:pPr>
        <w:pStyle w:val="Code"/>
        <w:rPr>
          <w:lang w:eastAsia="en-GB"/>
        </w:rPr>
      </w:pPr>
    </w:p>
    <w:p w14:paraId="0BA460AE" w14:textId="77777777" w:rsidR="005D0EC5" w:rsidRPr="005D0EC5" w:rsidRDefault="005D0EC5" w:rsidP="00261C3B">
      <w:pPr>
        <w:pStyle w:val="Code"/>
        <w:rPr>
          <w:lang w:eastAsia="en-GB"/>
        </w:rPr>
      </w:pPr>
      <w:r w:rsidRPr="005D0EC5">
        <w:rPr>
          <w:lang w:eastAsia="en-GB"/>
        </w:rPr>
        <w:lastRenderedPageBreak/>
        <w:t>match x {</w:t>
      </w:r>
    </w:p>
    <w:p w14:paraId="3C1DA0D8" w14:textId="77777777" w:rsidR="005D0EC5" w:rsidRPr="005D0EC5" w:rsidRDefault="005D0EC5" w:rsidP="00261C3B">
      <w:pPr>
        <w:pStyle w:val="Code"/>
        <w:rPr>
          <w:lang w:eastAsia="en-GB"/>
        </w:rPr>
      </w:pPr>
      <w:r w:rsidRPr="005D0EC5">
        <w:rPr>
          <w:lang w:eastAsia="en-GB"/>
        </w:rPr>
        <w:t xml:space="preserve">    1 =&gt; println!("one"),</w:t>
      </w:r>
    </w:p>
    <w:p w14:paraId="57B049B2" w14:textId="77777777" w:rsidR="005D0EC5" w:rsidRPr="005D0EC5" w:rsidRDefault="005D0EC5" w:rsidP="00261C3B">
      <w:pPr>
        <w:pStyle w:val="Code"/>
        <w:rPr>
          <w:lang w:eastAsia="en-GB"/>
        </w:rPr>
      </w:pPr>
      <w:r w:rsidRPr="005D0EC5">
        <w:rPr>
          <w:lang w:eastAsia="en-GB"/>
        </w:rPr>
        <w:t xml:space="preserve">    2 =&gt; println!("two"),</w:t>
      </w:r>
    </w:p>
    <w:p w14:paraId="21081998" w14:textId="77777777" w:rsidR="005D0EC5" w:rsidRPr="005D0EC5" w:rsidRDefault="005D0EC5" w:rsidP="00261C3B">
      <w:pPr>
        <w:pStyle w:val="Code"/>
        <w:rPr>
          <w:lang w:eastAsia="en-GB"/>
        </w:rPr>
      </w:pPr>
      <w:r w:rsidRPr="005D0EC5">
        <w:rPr>
          <w:lang w:eastAsia="en-GB"/>
        </w:rPr>
        <w:t xml:space="preserve">    3 =&gt; println!("three"),</w:t>
      </w:r>
    </w:p>
    <w:p w14:paraId="4ECA8D39" w14:textId="77777777" w:rsidR="005D0EC5" w:rsidRPr="005D0EC5" w:rsidRDefault="005D0EC5" w:rsidP="00261C3B">
      <w:pPr>
        <w:pStyle w:val="Code"/>
        <w:rPr>
          <w:lang w:eastAsia="en-GB"/>
        </w:rPr>
      </w:pPr>
      <w:r w:rsidRPr="005D0EC5">
        <w:rPr>
          <w:lang w:eastAsia="en-GB"/>
        </w:rPr>
        <w:t xml:space="preserve">    _ =&gt; println!("anything"),</w:t>
      </w:r>
    </w:p>
    <w:p w14:paraId="4B98959A" w14:textId="77777777" w:rsidR="005D0EC5" w:rsidRPr="005D0EC5" w:rsidRDefault="005D0EC5" w:rsidP="00261C3B">
      <w:pPr>
        <w:pStyle w:val="Code"/>
        <w:rPr>
          <w:lang w:eastAsia="en-GB"/>
        </w:rPr>
      </w:pPr>
      <w:r w:rsidRPr="005D0EC5">
        <w:rPr>
          <w:lang w:eastAsia="en-GB"/>
        </w:rPr>
        <w:t>}</w:t>
      </w:r>
    </w:p>
    <w:p w14:paraId="37B0233E" w14:textId="5B41E512" w:rsidR="005D0EC5" w:rsidRPr="005D0EC5" w:rsidRDefault="005D0EC5" w:rsidP="005D0EC5">
      <w:pPr>
        <w:pStyle w:val="Body"/>
        <w:rPr>
          <w:lang w:eastAsia="en-GB"/>
        </w:rPr>
      </w:pPr>
      <w:r w:rsidRPr="005D0EC5">
        <w:t xml:space="preserve">This code prints </w:t>
      </w:r>
      <w:r w:rsidRPr="00261C3B">
        <w:rPr>
          <w:rStyle w:val="Literal"/>
        </w:rPr>
        <w:t>one</w:t>
      </w:r>
      <w:r w:rsidRPr="005D0EC5">
        <w:t xml:space="preserve"> because the value in </w:t>
      </w:r>
      <w:r w:rsidRPr="00261C3B">
        <w:rPr>
          <w:rStyle w:val="Literal"/>
        </w:rPr>
        <w:t>x</w:t>
      </w:r>
      <w:r w:rsidRPr="005D0EC5">
        <w:rPr>
          <w:lang w:eastAsia="en-GB"/>
        </w:rPr>
        <w:t xml:space="preserve"> is </w:t>
      </w:r>
      <w:r w:rsidRPr="00D94E7F">
        <w:rPr>
          <w:rStyle w:val="Literal"/>
        </w:rPr>
        <w:t>1</w:t>
      </w:r>
      <w:r w:rsidRPr="005D0EC5">
        <w:rPr>
          <w:lang w:eastAsia="en-GB"/>
        </w:rPr>
        <w:t>. This syntax is useful</w:t>
      </w:r>
      <w:r>
        <w:rPr>
          <w:lang w:eastAsia="en-GB"/>
        </w:rPr>
        <w:t xml:space="preserve"> </w:t>
      </w:r>
      <w:r w:rsidRPr="005D0EC5">
        <w:rPr>
          <w:lang w:eastAsia="en-GB"/>
        </w:rPr>
        <w:t>when you want your code to take an action if it gets a particular concrete</w:t>
      </w:r>
      <w:r>
        <w:rPr>
          <w:lang w:eastAsia="en-GB"/>
        </w:rPr>
        <w:t xml:space="preserve"> </w:t>
      </w:r>
      <w:r w:rsidRPr="005D0EC5">
        <w:rPr>
          <w:lang w:eastAsia="en-GB"/>
        </w:rPr>
        <w:t>value.</w:t>
      </w:r>
    </w:p>
    <w:p w14:paraId="7B44C362" w14:textId="77777777" w:rsidR="005D0EC5" w:rsidRPr="005D0EC5" w:rsidRDefault="005D0EC5" w:rsidP="00261C3B">
      <w:pPr>
        <w:pStyle w:val="HeadB"/>
        <w:rPr>
          <w:lang w:eastAsia="en-GB"/>
        </w:rPr>
      </w:pPr>
      <w:bookmarkStart w:id="46" w:name="matching-named-variables"/>
      <w:bookmarkStart w:id="47" w:name="_Toc106714972"/>
      <w:bookmarkEnd w:id="46"/>
      <w:r w:rsidRPr="005D0EC5">
        <w:rPr>
          <w:lang w:eastAsia="en-GB"/>
        </w:rPr>
        <w:t>Matching Named Variables</w:t>
      </w:r>
      <w:bookmarkEnd w:id="47"/>
    </w:p>
    <w:p w14:paraId="180879D8" w14:textId="14A0856A" w:rsidR="005D0EC5" w:rsidRPr="005D0EC5" w:rsidRDefault="005D0EC5" w:rsidP="005D0EC5">
      <w:pPr>
        <w:pStyle w:val="Body"/>
        <w:rPr>
          <w:lang w:eastAsia="en-GB"/>
        </w:rPr>
      </w:pPr>
      <w:r w:rsidRPr="005D0EC5">
        <w:t xml:space="preserve">Named variables are irrefutable patterns that match any value, and we’ve used them many times in </w:t>
      </w:r>
      <w:r w:rsidR="00732CEE" w:rsidRPr="005D0EC5">
        <w:t>th</w:t>
      </w:r>
      <w:r w:rsidR="00732CEE">
        <w:t>is</w:t>
      </w:r>
      <w:r w:rsidR="00732CEE" w:rsidRPr="005D0EC5">
        <w:t xml:space="preserve"> </w:t>
      </w:r>
      <w:r w:rsidRPr="005D0EC5">
        <w:t xml:space="preserve">book. However, there is a complication when you use named variables in </w:t>
      </w:r>
      <w:r w:rsidRPr="00261C3B">
        <w:rPr>
          <w:rStyle w:val="Literal"/>
        </w:rPr>
        <w:t>match</w:t>
      </w:r>
      <w:r w:rsidRPr="005D0EC5">
        <w:t xml:space="preserve"> expressions. Because </w:t>
      </w:r>
      <w:r w:rsidRPr="00261C3B">
        <w:rPr>
          <w:rStyle w:val="Literal"/>
        </w:rPr>
        <w:t>match</w:t>
      </w:r>
      <w:r w:rsidRPr="005D0EC5">
        <w:t xml:space="preserve"> starts a new scope, variables declared as part of a pattern inside the </w:t>
      </w:r>
      <w:r w:rsidRPr="00261C3B">
        <w:rPr>
          <w:rStyle w:val="Literal"/>
        </w:rPr>
        <w:t>match</w:t>
      </w:r>
      <w:r w:rsidRPr="005D0EC5">
        <w:t xml:space="preserve"> expression will shadow those with the same name outside the </w:t>
      </w:r>
      <w:r w:rsidRPr="00261C3B">
        <w:rPr>
          <w:rStyle w:val="Literal"/>
        </w:rPr>
        <w:t>match</w:t>
      </w:r>
      <w:r w:rsidRPr="005D0EC5">
        <w:t xml:space="preserve"> construct, as is the case with all variables. In Listing 18-11, we declare a variable named </w:t>
      </w:r>
      <w:r w:rsidRPr="00261C3B">
        <w:rPr>
          <w:rStyle w:val="Literal"/>
        </w:rPr>
        <w:t>x</w:t>
      </w:r>
      <w:r w:rsidRPr="005D0EC5">
        <w:t xml:space="preserve"> with the value </w:t>
      </w:r>
      <w:r w:rsidRPr="00261C3B">
        <w:rPr>
          <w:rStyle w:val="Literal"/>
        </w:rPr>
        <w:t>Some(5)</w:t>
      </w:r>
      <w:r w:rsidRPr="005D0EC5">
        <w:t xml:space="preserve"> and a variable </w:t>
      </w:r>
      <w:r w:rsidRPr="00261C3B">
        <w:rPr>
          <w:rStyle w:val="Literal"/>
        </w:rPr>
        <w:t>y</w:t>
      </w:r>
      <w:r w:rsidRPr="005D0EC5">
        <w:t xml:space="preserve"> with the value </w:t>
      </w:r>
      <w:r w:rsidRPr="00261C3B">
        <w:rPr>
          <w:rStyle w:val="Literal"/>
        </w:rPr>
        <w:t>10</w:t>
      </w:r>
      <w:r w:rsidRPr="005D0EC5">
        <w:t xml:space="preserve">. We then create a </w:t>
      </w:r>
      <w:r w:rsidRPr="00261C3B">
        <w:rPr>
          <w:rStyle w:val="Literal"/>
        </w:rPr>
        <w:t>match</w:t>
      </w:r>
      <w:r w:rsidRPr="005D0EC5">
        <w:t xml:space="preserve"> expression on the value </w:t>
      </w:r>
      <w:r w:rsidRPr="00261C3B">
        <w:rPr>
          <w:rStyle w:val="Literal"/>
        </w:rPr>
        <w:t>x</w:t>
      </w:r>
      <w:r w:rsidRPr="005D0EC5">
        <w:t xml:space="preserve">. Look at the patterns in the match arms and </w:t>
      </w:r>
      <w:r w:rsidRPr="00261C3B">
        <w:rPr>
          <w:rStyle w:val="Literal"/>
        </w:rPr>
        <w:t>println!</w:t>
      </w:r>
      <w:r w:rsidRPr="005D0EC5">
        <w:rPr>
          <w:lang w:eastAsia="en-GB"/>
        </w:rPr>
        <w:t xml:space="preserve"> at the end, and try to figure out what the code will print before</w:t>
      </w:r>
      <w:r>
        <w:rPr>
          <w:lang w:eastAsia="en-GB"/>
        </w:rPr>
        <w:t xml:space="preserve"> </w:t>
      </w:r>
      <w:r w:rsidRPr="005D0EC5">
        <w:rPr>
          <w:lang w:eastAsia="en-GB"/>
        </w:rPr>
        <w:t>running this code or reading further.</w:t>
      </w:r>
    </w:p>
    <w:p w14:paraId="18371509" w14:textId="6D2AF73E" w:rsidR="005D0EC5" w:rsidRPr="005D0EC5" w:rsidRDefault="005D0EC5" w:rsidP="00261C3B">
      <w:pPr>
        <w:pStyle w:val="CodeLabel"/>
        <w:rPr>
          <w:lang w:eastAsia="en-GB"/>
        </w:rPr>
      </w:pPr>
      <w:r w:rsidRPr="005D0EC5">
        <w:rPr>
          <w:lang w:eastAsia="en-GB"/>
        </w:rPr>
        <w:t>src/main.rs</w:t>
      </w:r>
    </w:p>
    <w:p w14:paraId="142EAB47" w14:textId="77777777" w:rsidR="005D0EC5" w:rsidRPr="005D0EC5" w:rsidRDefault="005D0EC5" w:rsidP="00261C3B">
      <w:pPr>
        <w:pStyle w:val="Code"/>
        <w:rPr>
          <w:lang w:eastAsia="en-GB"/>
        </w:rPr>
      </w:pPr>
      <w:r w:rsidRPr="005D0EC5">
        <w:rPr>
          <w:lang w:eastAsia="en-GB"/>
        </w:rPr>
        <w:t>fn main() {</w:t>
      </w:r>
    </w:p>
    <w:p w14:paraId="5D6D6E53" w14:textId="5C2DA908" w:rsidR="005D0EC5" w:rsidRPr="005D0EC5" w:rsidRDefault="005D0EC5" w:rsidP="00261C3B">
      <w:pPr>
        <w:pStyle w:val="Code"/>
        <w:rPr>
          <w:lang w:eastAsia="en-GB"/>
        </w:rPr>
      </w:pPr>
      <w:r w:rsidRPr="005D0EC5">
        <w:rPr>
          <w:lang w:eastAsia="en-GB"/>
        </w:rPr>
        <w:t xml:space="preserve">  </w:t>
      </w:r>
      <w:r w:rsidR="009101ED" w:rsidRPr="009101ED">
        <w:rPr>
          <w:rStyle w:val="CodeAnnotation"/>
        </w:rPr>
        <w:t>1</w:t>
      </w:r>
      <w:r w:rsidRPr="005D0EC5">
        <w:rPr>
          <w:lang w:eastAsia="en-GB"/>
        </w:rPr>
        <w:t xml:space="preserve"> let x = Some(5);</w:t>
      </w:r>
    </w:p>
    <w:p w14:paraId="4A2E5472" w14:textId="350E9701" w:rsidR="005D0EC5" w:rsidRPr="005D0EC5" w:rsidRDefault="005D0EC5" w:rsidP="00261C3B">
      <w:pPr>
        <w:pStyle w:val="Code"/>
        <w:rPr>
          <w:lang w:eastAsia="en-GB"/>
        </w:rPr>
      </w:pPr>
      <w:r w:rsidRPr="005D0EC5">
        <w:rPr>
          <w:lang w:eastAsia="en-GB"/>
        </w:rPr>
        <w:t xml:space="preserve">  </w:t>
      </w:r>
      <w:r w:rsidR="009101ED" w:rsidRPr="009101ED">
        <w:rPr>
          <w:rStyle w:val="CodeAnnotation"/>
        </w:rPr>
        <w:t>2</w:t>
      </w:r>
      <w:r w:rsidRPr="005D0EC5">
        <w:rPr>
          <w:lang w:eastAsia="en-GB"/>
        </w:rPr>
        <w:t xml:space="preserve"> let y = 10;</w:t>
      </w:r>
    </w:p>
    <w:p w14:paraId="6E6A81A3" w14:textId="77777777" w:rsidR="005D0EC5" w:rsidRPr="005D0EC5" w:rsidRDefault="005D0EC5" w:rsidP="00261C3B">
      <w:pPr>
        <w:pStyle w:val="Code"/>
        <w:rPr>
          <w:lang w:eastAsia="en-GB"/>
        </w:rPr>
      </w:pPr>
    </w:p>
    <w:p w14:paraId="06FC3D75" w14:textId="77777777" w:rsidR="005D0EC5" w:rsidRPr="005D0EC5" w:rsidRDefault="005D0EC5" w:rsidP="00261C3B">
      <w:pPr>
        <w:pStyle w:val="Code"/>
        <w:rPr>
          <w:lang w:eastAsia="en-GB"/>
        </w:rPr>
      </w:pPr>
      <w:r w:rsidRPr="005D0EC5">
        <w:rPr>
          <w:lang w:eastAsia="en-GB"/>
        </w:rPr>
        <w:t xml:space="preserve">    match x {</w:t>
      </w:r>
    </w:p>
    <w:p w14:paraId="15CE7312" w14:textId="71224990" w:rsidR="005D0EC5" w:rsidRPr="005D0EC5" w:rsidRDefault="005D0EC5" w:rsidP="00261C3B">
      <w:pPr>
        <w:pStyle w:val="Code"/>
        <w:rPr>
          <w:lang w:eastAsia="en-GB"/>
        </w:rPr>
      </w:pPr>
      <w:r w:rsidRPr="005D0EC5">
        <w:rPr>
          <w:lang w:eastAsia="en-GB"/>
        </w:rPr>
        <w:t xml:space="preserve">      </w:t>
      </w:r>
      <w:r w:rsidR="009101ED" w:rsidRPr="009101ED">
        <w:rPr>
          <w:rStyle w:val="CodeAnnotation"/>
        </w:rPr>
        <w:t>3</w:t>
      </w:r>
      <w:r w:rsidRPr="005D0EC5">
        <w:rPr>
          <w:lang w:eastAsia="en-GB"/>
        </w:rPr>
        <w:t xml:space="preserve"> Some(50) =&gt; println!("Got 50"),</w:t>
      </w:r>
    </w:p>
    <w:p w14:paraId="2C212A8B" w14:textId="32F474A6" w:rsidR="005D0EC5" w:rsidRPr="005D0EC5" w:rsidRDefault="005D0EC5" w:rsidP="00261C3B">
      <w:pPr>
        <w:pStyle w:val="Code"/>
        <w:rPr>
          <w:lang w:eastAsia="en-GB"/>
        </w:rPr>
      </w:pPr>
      <w:r w:rsidRPr="005D0EC5">
        <w:rPr>
          <w:lang w:eastAsia="en-GB"/>
        </w:rPr>
        <w:t xml:space="preserve">      </w:t>
      </w:r>
      <w:r w:rsidR="009101ED" w:rsidRPr="009101ED">
        <w:rPr>
          <w:rStyle w:val="CodeAnnotation"/>
        </w:rPr>
        <w:t>4</w:t>
      </w:r>
      <w:r w:rsidRPr="005D0EC5">
        <w:rPr>
          <w:lang w:eastAsia="en-GB"/>
        </w:rPr>
        <w:t xml:space="preserve"> Some(y) =&gt; println!("Matched, y = {y}"),</w:t>
      </w:r>
    </w:p>
    <w:p w14:paraId="0F69E865" w14:textId="1999DBBF" w:rsidR="005D0EC5" w:rsidRPr="005D0EC5" w:rsidRDefault="005D0EC5" w:rsidP="00261C3B">
      <w:pPr>
        <w:pStyle w:val="Code"/>
        <w:rPr>
          <w:lang w:eastAsia="en-GB"/>
        </w:rPr>
      </w:pPr>
      <w:r w:rsidRPr="005D0EC5">
        <w:rPr>
          <w:lang w:eastAsia="en-GB"/>
        </w:rPr>
        <w:t xml:space="preserve">      </w:t>
      </w:r>
      <w:r w:rsidR="009101ED" w:rsidRPr="009101ED">
        <w:rPr>
          <w:rStyle w:val="CodeAnnotation"/>
        </w:rPr>
        <w:t>5</w:t>
      </w:r>
      <w:r w:rsidRPr="005D0EC5">
        <w:rPr>
          <w:lang w:eastAsia="en-GB"/>
        </w:rPr>
        <w:t xml:space="preserve"> _ =&gt; println!("Default case, x = {:?}", x),</w:t>
      </w:r>
    </w:p>
    <w:p w14:paraId="6D05329F" w14:textId="77777777" w:rsidR="005D0EC5" w:rsidRPr="005D0EC5" w:rsidRDefault="005D0EC5" w:rsidP="00261C3B">
      <w:pPr>
        <w:pStyle w:val="Code"/>
        <w:rPr>
          <w:lang w:eastAsia="en-GB"/>
        </w:rPr>
      </w:pPr>
      <w:r w:rsidRPr="005D0EC5">
        <w:rPr>
          <w:lang w:eastAsia="en-GB"/>
        </w:rPr>
        <w:t xml:space="preserve">    }</w:t>
      </w:r>
    </w:p>
    <w:p w14:paraId="7B73E5FC" w14:textId="77777777" w:rsidR="005D0EC5" w:rsidRPr="005D0EC5" w:rsidRDefault="005D0EC5" w:rsidP="00261C3B">
      <w:pPr>
        <w:pStyle w:val="Code"/>
        <w:rPr>
          <w:lang w:eastAsia="en-GB"/>
        </w:rPr>
      </w:pPr>
    </w:p>
    <w:p w14:paraId="284AE7DD" w14:textId="301255E2" w:rsidR="005D0EC5" w:rsidRPr="005D0EC5" w:rsidRDefault="005D0EC5" w:rsidP="00261C3B">
      <w:pPr>
        <w:pStyle w:val="Code"/>
        <w:rPr>
          <w:lang w:eastAsia="en-GB"/>
        </w:rPr>
      </w:pPr>
      <w:r w:rsidRPr="005D0EC5">
        <w:rPr>
          <w:lang w:eastAsia="en-GB"/>
        </w:rPr>
        <w:t xml:space="preserve">  </w:t>
      </w:r>
      <w:r w:rsidR="009101ED" w:rsidRPr="009101ED">
        <w:rPr>
          <w:rStyle w:val="CodeAnnotation"/>
        </w:rPr>
        <w:t>6</w:t>
      </w:r>
      <w:r w:rsidRPr="005D0EC5">
        <w:rPr>
          <w:lang w:eastAsia="en-GB"/>
        </w:rPr>
        <w:t xml:space="preserve"> println!("at the end: x = {:?}, y = {y}", x);</w:t>
      </w:r>
    </w:p>
    <w:p w14:paraId="5CADD1BD" w14:textId="77777777" w:rsidR="005D0EC5" w:rsidRPr="005D0EC5" w:rsidRDefault="005D0EC5" w:rsidP="00261C3B">
      <w:pPr>
        <w:pStyle w:val="Code"/>
        <w:rPr>
          <w:lang w:eastAsia="en-GB"/>
        </w:rPr>
      </w:pPr>
      <w:r w:rsidRPr="005D0EC5">
        <w:rPr>
          <w:lang w:eastAsia="en-GB"/>
        </w:rPr>
        <w:t>}</w:t>
      </w:r>
    </w:p>
    <w:p w14:paraId="1354324E" w14:textId="566745A5" w:rsidR="005D0EC5" w:rsidRPr="005D0EC5" w:rsidRDefault="005D0EC5" w:rsidP="004E37F2">
      <w:pPr>
        <w:pStyle w:val="CodeListingCaption"/>
        <w:rPr>
          <w:lang w:eastAsia="en-GB"/>
        </w:rPr>
      </w:pPr>
      <w:r w:rsidRPr="005D0EC5">
        <w:t xml:space="preserve">A </w:t>
      </w:r>
      <w:r w:rsidRPr="00261C3B">
        <w:rPr>
          <w:rStyle w:val="Literal"/>
        </w:rPr>
        <w:t>match</w:t>
      </w:r>
      <w:r w:rsidRPr="005D0EC5">
        <w:t xml:space="preserve"> expression with an arm that introduces a shadowed variable </w:t>
      </w:r>
      <w:r w:rsidRPr="00261C3B">
        <w:rPr>
          <w:rStyle w:val="Literal"/>
        </w:rPr>
        <w:t>y</w:t>
      </w:r>
    </w:p>
    <w:p w14:paraId="201A8A5E" w14:textId="16B011BA" w:rsidR="005D0EC5" w:rsidRPr="005D0EC5" w:rsidRDefault="005D0EC5" w:rsidP="005D0EC5">
      <w:pPr>
        <w:pStyle w:val="Body"/>
        <w:rPr>
          <w:lang w:eastAsia="en-GB"/>
        </w:rPr>
      </w:pPr>
      <w:r w:rsidRPr="005D0EC5">
        <w:rPr>
          <w:lang w:eastAsia="en-GB"/>
        </w:rPr>
        <w:t xml:space="preserve">Let’s walk through what happens when the </w:t>
      </w:r>
      <w:r w:rsidRPr="00261C3B">
        <w:rPr>
          <w:rStyle w:val="Literal"/>
        </w:rPr>
        <w:t>match</w:t>
      </w:r>
      <w:r w:rsidRPr="005D0EC5">
        <w:t xml:space="preserve"> expression runs. The pattern in the first match arm </w:t>
      </w:r>
      <w:r w:rsidR="009101ED" w:rsidRPr="009101ED">
        <w:rPr>
          <w:rStyle w:val="CodeAnnotation"/>
        </w:rPr>
        <w:t>3</w:t>
      </w:r>
      <w:r w:rsidRPr="005D0EC5">
        <w:t xml:space="preserve"> doesn’t match the defined value of </w:t>
      </w:r>
      <w:r w:rsidRPr="00261C3B">
        <w:rPr>
          <w:rStyle w:val="Literal"/>
        </w:rPr>
        <w:t>x</w:t>
      </w:r>
      <w:r w:rsidRPr="005D0EC5">
        <w:rPr>
          <w:lang w:eastAsia="en-GB"/>
        </w:rPr>
        <w:t xml:space="preserve"> </w:t>
      </w:r>
      <w:r w:rsidR="009101ED" w:rsidRPr="009101ED">
        <w:rPr>
          <w:rStyle w:val="CodeAnnotation"/>
        </w:rPr>
        <w:t>1</w:t>
      </w:r>
      <w:r w:rsidRPr="005D0EC5">
        <w:rPr>
          <w:lang w:eastAsia="en-GB"/>
        </w:rPr>
        <w:t>, so the</w:t>
      </w:r>
      <w:r>
        <w:rPr>
          <w:lang w:eastAsia="en-GB"/>
        </w:rPr>
        <w:t xml:space="preserve"> </w:t>
      </w:r>
      <w:r w:rsidRPr="005D0EC5">
        <w:rPr>
          <w:lang w:eastAsia="en-GB"/>
        </w:rPr>
        <w:t>code continues.</w:t>
      </w:r>
    </w:p>
    <w:p w14:paraId="353AFC2F" w14:textId="2DA590DD" w:rsidR="005D0EC5" w:rsidRPr="005D0EC5" w:rsidRDefault="005D0EC5" w:rsidP="005D0EC5">
      <w:pPr>
        <w:pStyle w:val="Body"/>
        <w:rPr>
          <w:lang w:eastAsia="en-GB"/>
        </w:rPr>
      </w:pPr>
      <w:r w:rsidRPr="005D0EC5">
        <w:rPr>
          <w:lang w:eastAsia="en-GB"/>
        </w:rPr>
        <w:t xml:space="preserve">The pattern in the second match arm </w:t>
      </w:r>
      <w:r w:rsidR="009101ED" w:rsidRPr="009101ED">
        <w:rPr>
          <w:rStyle w:val="CodeAnnotation"/>
        </w:rPr>
        <w:t>4</w:t>
      </w:r>
      <w:r w:rsidRPr="005D0EC5">
        <w:rPr>
          <w:lang w:eastAsia="en-GB"/>
        </w:rPr>
        <w:t xml:space="preserve"> introduces a new variable named </w:t>
      </w:r>
      <w:r w:rsidRPr="00261C3B">
        <w:rPr>
          <w:rStyle w:val="Literal"/>
        </w:rPr>
        <w:t>y</w:t>
      </w:r>
      <w:r w:rsidRPr="005D0EC5">
        <w:t xml:space="preserve"> that will match any value inside a </w:t>
      </w:r>
      <w:r w:rsidRPr="00261C3B">
        <w:rPr>
          <w:rStyle w:val="Literal"/>
        </w:rPr>
        <w:t>Some</w:t>
      </w:r>
      <w:r w:rsidRPr="005D0EC5">
        <w:t xml:space="preserve"> value. Because we’re in a new scope inside the </w:t>
      </w:r>
      <w:r w:rsidRPr="00261C3B">
        <w:rPr>
          <w:rStyle w:val="Literal"/>
        </w:rPr>
        <w:t>match</w:t>
      </w:r>
      <w:r w:rsidRPr="005D0EC5">
        <w:t xml:space="preserve"> expression, this is a new </w:t>
      </w:r>
      <w:r w:rsidRPr="00261C3B">
        <w:rPr>
          <w:rStyle w:val="Literal"/>
        </w:rPr>
        <w:t>y</w:t>
      </w:r>
      <w:r w:rsidRPr="005D0EC5">
        <w:t xml:space="preserve"> variable, not the </w:t>
      </w:r>
      <w:r w:rsidRPr="00261C3B">
        <w:rPr>
          <w:rStyle w:val="Literal"/>
        </w:rPr>
        <w:t>y</w:t>
      </w:r>
      <w:r w:rsidRPr="005D0EC5">
        <w:t xml:space="preserve"> we declared at the beginning with the value </w:t>
      </w:r>
      <w:r w:rsidRPr="00D94E7F">
        <w:rPr>
          <w:rStyle w:val="Literal"/>
        </w:rPr>
        <w:t>10</w:t>
      </w:r>
      <w:r w:rsidRPr="005D0EC5">
        <w:t xml:space="preserve"> </w:t>
      </w:r>
      <w:r w:rsidR="009101ED" w:rsidRPr="009101ED">
        <w:rPr>
          <w:rStyle w:val="CodeAnnotation"/>
        </w:rPr>
        <w:t>2</w:t>
      </w:r>
      <w:r w:rsidRPr="005D0EC5">
        <w:t xml:space="preserve">. This new </w:t>
      </w:r>
      <w:r w:rsidRPr="00261C3B">
        <w:rPr>
          <w:rStyle w:val="Literal"/>
        </w:rPr>
        <w:t>y</w:t>
      </w:r>
      <w:r w:rsidRPr="005D0EC5">
        <w:t xml:space="preserve"> binding will match any value inside a </w:t>
      </w:r>
      <w:r w:rsidRPr="00261C3B">
        <w:rPr>
          <w:rStyle w:val="Literal"/>
        </w:rPr>
        <w:t>Some</w:t>
      </w:r>
      <w:r w:rsidRPr="005D0EC5">
        <w:t xml:space="preserve">, which is what we have in </w:t>
      </w:r>
      <w:r w:rsidRPr="00261C3B">
        <w:rPr>
          <w:rStyle w:val="Literal"/>
        </w:rPr>
        <w:t>x</w:t>
      </w:r>
      <w:r w:rsidRPr="005D0EC5">
        <w:t xml:space="preserve">. Therefore, this new </w:t>
      </w:r>
      <w:r w:rsidRPr="00261C3B">
        <w:rPr>
          <w:rStyle w:val="Literal"/>
        </w:rPr>
        <w:t>y</w:t>
      </w:r>
      <w:r w:rsidRPr="005D0EC5">
        <w:t xml:space="preserve"> binds to the inner value of the </w:t>
      </w:r>
      <w:r w:rsidRPr="00261C3B">
        <w:rPr>
          <w:rStyle w:val="Literal"/>
        </w:rPr>
        <w:t>Some</w:t>
      </w:r>
      <w:r w:rsidRPr="005D0EC5">
        <w:t xml:space="preserve"> in </w:t>
      </w:r>
      <w:r w:rsidRPr="00261C3B">
        <w:rPr>
          <w:rStyle w:val="Literal"/>
        </w:rPr>
        <w:t>x</w:t>
      </w:r>
      <w:r w:rsidRPr="005D0EC5">
        <w:t xml:space="preserve">. That value is </w:t>
      </w:r>
      <w:r w:rsidRPr="00261C3B">
        <w:rPr>
          <w:rStyle w:val="Literal"/>
        </w:rPr>
        <w:t>5</w:t>
      </w:r>
      <w:r w:rsidRPr="005D0EC5">
        <w:t xml:space="preserve">, so the expression for that arm executes and prints </w:t>
      </w:r>
      <w:r w:rsidRPr="00261C3B">
        <w:rPr>
          <w:rStyle w:val="Literal"/>
        </w:rPr>
        <w:t>Matched, y = 5</w:t>
      </w:r>
      <w:r w:rsidRPr="005D0EC5">
        <w:rPr>
          <w:lang w:eastAsia="en-GB"/>
        </w:rPr>
        <w:t>.</w:t>
      </w:r>
    </w:p>
    <w:p w14:paraId="32E96E38" w14:textId="0522D4CE" w:rsidR="005D0EC5" w:rsidRPr="005D0EC5" w:rsidRDefault="005D0EC5" w:rsidP="005D0EC5">
      <w:pPr>
        <w:pStyle w:val="Body"/>
        <w:rPr>
          <w:lang w:eastAsia="en-GB"/>
        </w:rPr>
      </w:pPr>
      <w:r w:rsidRPr="005D0EC5">
        <w:rPr>
          <w:lang w:eastAsia="en-GB"/>
        </w:rPr>
        <w:t xml:space="preserve">If </w:t>
      </w:r>
      <w:r w:rsidRPr="00261C3B">
        <w:rPr>
          <w:rStyle w:val="Literal"/>
        </w:rPr>
        <w:t>x</w:t>
      </w:r>
      <w:r w:rsidRPr="005D0EC5">
        <w:t xml:space="preserve"> had been a </w:t>
      </w:r>
      <w:r w:rsidRPr="00261C3B">
        <w:rPr>
          <w:rStyle w:val="Literal"/>
        </w:rPr>
        <w:t>None</w:t>
      </w:r>
      <w:r w:rsidRPr="005D0EC5">
        <w:t xml:space="preserve"> value instead of </w:t>
      </w:r>
      <w:r w:rsidRPr="00261C3B">
        <w:rPr>
          <w:rStyle w:val="Literal"/>
        </w:rPr>
        <w:t>Some(5)</w:t>
      </w:r>
      <w:r w:rsidRPr="005D0EC5">
        <w:t xml:space="preserve">, the patterns in the first two arms wouldn’t have matched, so the value would have matched to the underscore </w:t>
      </w:r>
      <w:r w:rsidR="009101ED" w:rsidRPr="009101ED">
        <w:rPr>
          <w:rStyle w:val="CodeAnnotation"/>
        </w:rPr>
        <w:lastRenderedPageBreak/>
        <w:t>5</w:t>
      </w:r>
      <w:r w:rsidRPr="005D0EC5">
        <w:t xml:space="preserve">. We didn’t introduce the </w:t>
      </w:r>
      <w:r w:rsidRPr="00261C3B">
        <w:rPr>
          <w:rStyle w:val="Literal"/>
        </w:rPr>
        <w:t>x</w:t>
      </w:r>
      <w:r w:rsidRPr="005D0EC5">
        <w:t xml:space="preserve"> variable in the pattern of the underscore arm, so the </w:t>
      </w:r>
      <w:r w:rsidRPr="00261C3B">
        <w:rPr>
          <w:rStyle w:val="Literal"/>
        </w:rPr>
        <w:t>x</w:t>
      </w:r>
      <w:r w:rsidRPr="005D0EC5">
        <w:t xml:space="preserve"> in the expression is still the outer </w:t>
      </w:r>
      <w:r w:rsidRPr="00261C3B">
        <w:rPr>
          <w:rStyle w:val="Literal"/>
        </w:rPr>
        <w:t>x</w:t>
      </w:r>
      <w:r w:rsidRPr="005D0EC5">
        <w:t xml:space="preserve"> that hasn’t been shadowed. In this hypothetical case, the </w:t>
      </w:r>
      <w:r w:rsidRPr="00261C3B">
        <w:rPr>
          <w:rStyle w:val="Literal"/>
        </w:rPr>
        <w:t>match</w:t>
      </w:r>
      <w:r w:rsidRPr="005D0EC5">
        <w:t xml:space="preserve"> would print </w:t>
      </w:r>
      <w:r w:rsidRPr="00261C3B">
        <w:rPr>
          <w:rStyle w:val="Literal"/>
        </w:rPr>
        <w:t>Default case, x = None</w:t>
      </w:r>
      <w:r w:rsidRPr="005D0EC5">
        <w:rPr>
          <w:lang w:eastAsia="en-GB"/>
        </w:rPr>
        <w:t>.</w:t>
      </w:r>
    </w:p>
    <w:p w14:paraId="40361756" w14:textId="3BEC8821" w:rsidR="005D0EC5" w:rsidRPr="005D0EC5" w:rsidRDefault="005D0EC5" w:rsidP="005D0EC5">
      <w:pPr>
        <w:pStyle w:val="Body"/>
        <w:rPr>
          <w:lang w:eastAsia="en-GB"/>
        </w:rPr>
      </w:pPr>
      <w:r w:rsidRPr="005D0EC5">
        <w:rPr>
          <w:lang w:eastAsia="en-GB"/>
        </w:rPr>
        <w:t xml:space="preserve">When the </w:t>
      </w:r>
      <w:r w:rsidRPr="00261C3B">
        <w:rPr>
          <w:rStyle w:val="Literal"/>
        </w:rPr>
        <w:t>match</w:t>
      </w:r>
      <w:r w:rsidRPr="005D0EC5">
        <w:t xml:space="preserve"> expression is done, its scope ends, and so does the scope of the inner </w:t>
      </w:r>
      <w:r w:rsidRPr="00261C3B">
        <w:rPr>
          <w:rStyle w:val="Literal"/>
        </w:rPr>
        <w:t>y</w:t>
      </w:r>
      <w:r w:rsidRPr="005D0EC5">
        <w:t xml:space="preserve">. The last </w:t>
      </w:r>
      <w:r w:rsidRPr="00261C3B">
        <w:rPr>
          <w:rStyle w:val="Literal"/>
        </w:rPr>
        <w:t>println!</w:t>
      </w:r>
      <w:r w:rsidRPr="005D0EC5">
        <w:t xml:space="preserve"> </w:t>
      </w:r>
      <w:r w:rsidR="009101ED" w:rsidRPr="009101ED">
        <w:rPr>
          <w:rStyle w:val="CodeAnnotation"/>
        </w:rPr>
        <w:t>6</w:t>
      </w:r>
      <w:r w:rsidRPr="005D0EC5">
        <w:t xml:space="preserve"> produces </w:t>
      </w:r>
      <w:r w:rsidRPr="00261C3B">
        <w:rPr>
          <w:rStyle w:val="Literal"/>
        </w:rPr>
        <w:t>at the end: x = Some(5), y = 10</w:t>
      </w:r>
      <w:r w:rsidRPr="005D0EC5">
        <w:rPr>
          <w:lang w:eastAsia="en-GB"/>
        </w:rPr>
        <w:t>.</w:t>
      </w:r>
    </w:p>
    <w:p w14:paraId="762A1289" w14:textId="79DF7A64" w:rsidR="005D0EC5" w:rsidRPr="005D0EC5" w:rsidRDefault="005D0EC5" w:rsidP="005D0EC5">
      <w:pPr>
        <w:pStyle w:val="Body"/>
        <w:rPr>
          <w:lang w:eastAsia="en-GB"/>
        </w:rPr>
      </w:pPr>
      <w:r w:rsidRPr="005D0EC5">
        <w:rPr>
          <w:lang w:eastAsia="en-GB"/>
        </w:rPr>
        <w:t xml:space="preserve">To create a </w:t>
      </w:r>
      <w:r w:rsidRPr="00261C3B">
        <w:rPr>
          <w:rStyle w:val="Literal"/>
        </w:rPr>
        <w:t>match</w:t>
      </w:r>
      <w:r w:rsidRPr="005D0EC5">
        <w:t xml:space="preserve"> expression that compares the values of the outer </w:t>
      </w:r>
      <w:r w:rsidRPr="00261C3B">
        <w:rPr>
          <w:rStyle w:val="Literal"/>
        </w:rPr>
        <w:t>x</w:t>
      </w:r>
      <w:r w:rsidRPr="005D0EC5">
        <w:t xml:space="preserve"> and </w:t>
      </w:r>
      <w:r w:rsidRPr="00261C3B">
        <w:rPr>
          <w:rStyle w:val="Literal"/>
        </w:rPr>
        <w:t>y</w:t>
      </w:r>
      <w:r w:rsidRPr="005D0EC5">
        <w:rPr>
          <w:lang w:eastAsia="en-GB"/>
        </w:rPr>
        <w:t>, rather than introducing a shadowed variable, we would need to use a match</w:t>
      </w:r>
      <w:r>
        <w:rPr>
          <w:lang w:eastAsia="en-GB"/>
        </w:rPr>
        <w:t xml:space="preserve"> </w:t>
      </w:r>
      <w:r w:rsidRPr="005D0EC5">
        <w:rPr>
          <w:lang w:eastAsia="en-GB"/>
        </w:rPr>
        <w:t xml:space="preserve">guard conditional instead. We’ll talk about match guards in </w:t>
      </w:r>
      <w:r w:rsidRPr="00D94E7F">
        <w:rPr>
          <w:rStyle w:val="Xref"/>
        </w:rPr>
        <w:t>“Extra Conditionals with Match Guards”</w:t>
      </w:r>
      <w:r w:rsidRPr="005D0EC5">
        <w:rPr>
          <w:lang w:eastAsia="en-GB"/>
        </w:rPr>
        <w:t xml:space="preserve"> </w:t>
      </w:r>
      <w:r w:rsidR="00732CEE">
        <w:rPr>
          <w:lang w:eastAsia="en-GB"/>
        </w:rPr>
        <w:t xml:space="preserve">on </w:t>
      </w:r>
      <w:r w:rsidR="00732CEE" w:rsidRPr="00D94E7F">
        <w:rPr>
          <w:rStyle w:val="Xref"/>
        </w:rPr>
        <w:t>page XX</w:t>
      </w:r>
      <w:r w:rsidRPr="005D0EC5">
        <w:rPr>
          <w:lang w:eastAsia="en-GB"/>
        </w:rPr>
        <w:t>.</w:t>
      </w:r>
    </w:p>
    <w:bookmarkStart w:id="48" w:name="multiple-patterns"/>
    <w:bookmarkStart w:id="49" w:name="_Toc106714973"/>
    <w:bookmarkEnd w:id="48"/>
    <w:p w14:paraId="4715F8DF" w14:textId="622A0D81" w:rsidR="005D0EC5" w:rsidRPr="005D0EC5" w:rsidRDefault="00C2082B" w:rsidP="00261C3B">
      <w:pPr>
        <w:pStyle w:val="HeadB"/>
        <w:rPr>
          <w:lang w:eastAsia="en-GB"/>
        </w:rPr>
      </w:pPr>
      <w:r>
        <w:fldChar w:fldCharType="begin"/>
      </w:r>
      <w:r>
        <w:instrText xml:space="preserve"> XE "| (vertical pipe):in patterns startRange" </w:instrText>
      </w:r>
      <w:r>
        <w:fldChar w:fldCharType="end"/>
      </w:r>
      <w:r>
        <w:fldChar w:fldCharType="begin"/>
      </w:r>
      <w:r>
        <w:instrText xml:space="preserve"> XE "vertical pipe (|):in patterns startRange" </w:instrText>
      </w:r>
      <w:r>
        <w:fldChar w:fldCharType="end"/>
      </w:r>
      <w:r w:rsidR="005D0EC5" w:rsidRPr="005D0EC5">
        <w:rPr>
          <w:lang w:eastAsia="en-GB"/>
        </w:rPr>
        <w:t>Multiple Patterns</w:t>
      </w:r>
      <w:bookmarkEnd w:id="49"/>
    </w:p>
    <w:p w14:paraId="30F95A74" w14:textId="501A1A83" w:rsidR="005D0EC5" w:rsidRPr="005D0EC5" w:rsidRDefault="005D0EC5" w:rsidP="005D0EC5">
      <w:pPr>
        <w:pStyle w:val="Body"/>
        <w:rPr>
          <w:lang w:eastAsia="en-GB"/>
        </w:rPr>
      </w:pPr>
      <w:r w:rsidRPr="005D0EC5">
        <w:t xml:space="preserve">In </w:t>
      </w:r>
      <w:r w:rsidRPr="00261C3B">
        <w:rPr>
          <w:rStyle w:val="Literal"/>
        </w:rPr>
        <w:t>match</w:t>
      </w:r>
      <w:r w:rsidRPr="005D0EC5">
        <w:t xml:space="preserve"> expressions, you can match multiple patterns using the </w:t>
      </w:r>
      <w:r w:rsidRPr="00261C3B">
        <w:rPr>
          <w:rStyle w:val="Literal"/>
        </w:rPr>
        <w:t>|</w:t>
      </w:r>
      <w:r w:rsidRPr="005D0EC5">
        <w:t xml:space="preserve"> syntax, which is the pattern </w:t>
      </w:r>
      <w:r w:rsidRPr="00261C3B">
        <w:rPr>
          <w:rStyle w:val="Italic"/>
        </w:rPr>
        <w:t>or</w:t>
      </w:r>
      <w:r w:rsidRPr="005D0EC5">
        <w:t xml:space="preserve"> operator. For example, in the following code we match the value of </w:t>
      </w:r>
      <w:r w:rsidRPr="00261C3B">
        <w:rPr>
          <w:rStyle w:val="Literal"/>
        </w:rPr>
        <w:t>x</w:t>
      </w:r>
      <w:r w:rsidRPr="005D0EC5">
        <w:t xml:space="preserve"> against the match arms, the first of which has an </w:t>
      </w:r>
      <w:r w:rsidRPr="00261C3B">
        <w:rPr>
          <w:rStyle w:val="Italic"/>
        </w:rPr>
        <w:t>or</w:t>
      </w:r>
      <w:r w:rsidRPr="005D0EC5">
        <w:t xml:space="preserve"> option, meaning if the value of </w:t>
      </w:r>
      <w:r w:rsidRPr="00261C3B">
        <w:rPr>
          <w:rStyle w:val="Literal"/>
        </w:rPr>
        <w:t>x</w:t>
      </w:r>
      <w:r w:rsidRPr="005D0EC5">
        <w:rPr>
          <w:lang w:eastAsia="en-GB"/>
        </w:rPr>
        <w:t xml:space="preserve"> matches either of the values in that arm, that</w:t>
      </w:r>
      <w:r>
        <w:rPr>
          <w:lang w:eastAsia="en-GB"/>
        </w:rPr>
        <w:t xml:space="preserve"> </w:t>
      </w:r>
      <w:r w:rsidRPr="005D0EC5">
        <w:rPr>
          <w:lang w:eastAsia="en-GB"/>
        </w:rPr>
        <w:t>arm’s code will run:</w:t>
      </w:r>
    </w:p>
    <w:p w14:paraId="68F453DA" w14:textId="1F96C7A6" w:rsidR="00B70880" w:rsidRDefault="00B70880">
      <w:pPr>
        <w:pStyle w:val="CodeLabel"/>
        <w:rPr>
          <w:ins w:id="50" w:author="Carol Nichols" w:date="2022-08-29T15:12:00Z"/>
          <w:lang w:eastAsia="en-GB"/>
        </w:rPr>
        <w:pPrChange w:id="51" w:author="Carol Nichols" w:date="2022-08-29T15:12:00Z">
          <w:pPr>
            <w:pStyle w:val="Code"/>
          </w:pPr>
        </w:pPrChange>
      </w:pPr>
      <w:ins w:id="52" w:author="Carol Nichols" w:date="2022-08-29T15:12:00Z">
        <w:r>
          <w:rPr>
            <w:lang w:eastAsia="en-GB"/>
          </w:rPr>
          <w:t>src/main.rs</w:t>
        </w:r>
      </w:ins>
    </w:p>
    <w:p w14:paraId="690FED01" w14:textId="58DB1CFF" w:rsidR="005D0EC5" w:rsidRPr="005D0EC5" w:rsidRDefault="005D0EC5" w:rsidP="00261C3B">
      <w:pPr>
        <w:pStyle w:val="Code"/>
        <w:rPr>
          <w:lang w:eastAsia="en-GB"/>
        </w:rPr>
      </w:pPr>
      <w:r w:rsidRPr="005D0EC5">
        <w:rPr>
          <w:lang w:eastAsia="en-GB"/>
        </w:rPr>
        <w:t>let x = 1;</w:t>
      </w:r>
    </w:p>
    <w:p w14:paraId="2304298A" w14:textId="77777777" w:rsidR="005D0EC5" w:rsidRPr="005D0EC5" w:rsidRDefault="005D0EC5" w:rsidP="00261C3B">
      <w:pPr>
        <w:pStyle w:val="Code"/>
        <w:rPr>
          <w:lang w:eastAsia="en-GB"/>
        </w:rPr>
      </w:pPr>
    </w:p>
    <w:p w14:paraId="71BA555E" w14:textId="77777777" w:rsidR="005D0EC5" w:rsidRPr="005D0EC5" w:rsidRDefault="005D0EC5" w:rsidP="00261C3B">
      <w:pPr>
        <w:pStyle w:val="Code"/>
        <w:rPr>
          <w:lang w:eastAsia="en-GB"/>
        </w:rPr>
      </w:pPr>
      <w:r w:rsidRPr="005D0EC5">
        <w:rPr>
          <w:lang w:eastAsia="en-GB"/>
        </w:rPr>
        <w:t>match x {</w:t>
      </w:r>
    </w:p>
    <w:p w14:paraId="1469E6DF" w14:textId="77777777" w:rsidR="005D0EC5" w:rsidRPr="005D0EC5" w:rsidRDefault="005D0EC5" w:rsidP="00261C3B">
      <w:pPr>
        <w:pStyle w:val="Code"/>
        <w:rPr>
          <w:lang w:eastAsia="en-GB"/>
        </w:rPr>
      </w:pPr>
      <w:r w:rsidRPr="005D0EC5">
        <w:rPr>
          <w:lang w:eastAsia="en-GB"/>
        </w:rPr>
        <w:t xml:space="preserve">    1 | 2 =&gt; println!("one or two"),</w:t>
      </w:r>
    </w:p>
    <w:p w14:paraId="3DCAA5E5" w14:textId="77777777" w:rsidR="005D0EC5" w:rsidRPr="005D0EC5" w:rsidRDefault="005D0EC5" w:rsidP="00261C3B">
      <w:pPr>
        <w:pStyle w:val="Code"/>
        <w:rPr>
          <w:lang w:eastAsia="en-GB"/>
        </w:rPr>
      </w:pPr>
      <w:r w:rsidRPr="005D0EC5">
        <w:rPr>
          <w:lang w:eastAsia="en-GB"/>
        </w:rPr>
        <w:t xml:space="preserve">    3 =&gt; println!("three"),</w:t>
      </w:r>
    </w:p>
    <w:p w14:paraId="224B1477" w14:textId="77777777" w:rsidR="005D0EC5" w:rsidRPr="005D0EC5" w:rsidRDefault="005D0EC5" w:rsidP="00261C3B">
      <w:pPr>
        <w:pStyle w:val="Code"/>
        <w:rPr>
          <w:lang w:eastAsia="en-GB"/>
        </w:rPr>
      </w:pPr>
      <w:r w:rsidRPr="005D0EC5">
        <w:rPr>
          <w:lang w:eastAsia="en-GB"/>
        </w:rPr>
        <w:t xml:space="preserve">    _ =&gt; println!("anything"),</w:t>
      </w:r>
    </w:p>
    <w:p w14:paraId="355CDDA4" w14:textId="77777777" w:rsidR="005D0EC5" w:rsidRPr="005D0EC5" w:rsidRDefault="005D0EC5" w:rsidP="00261C3B">
      <w:pPr>
        <w:pStyle w:val="Code"/>
        <w:rPr>
          <w:lang w:eastAsia="en-GB"/>
        </w:rPr>
      </w:pPr>
      <w:r w:rsidRPr="005D0EC5">
        <w:rPr>
          <w:lang w:eastAsia="en-GB"/>
        </w:rPr>
        <w:t>}</w:t>
      </w:r>
    </w:p>
    <w:p w14:paraId="46AFB033" w14:textId="6EAFED35" w:rsidR="005D0EC5" w:rsidRPr="005D0EC5" w:rsidRDefault="005D0EC5" w:rsidP="004A4B97">
      <w:pPr>
        <w:pStyle w:val="BodyContinued"/>
        <w:rPr>
          <w:lang w:eastAsia="en-GB"/>
        </w:rPr>
      </w:pPr>
      <w:r w:rsidRPr="005D0EC5">
        <w:t xml:space="preserve">This code prints </w:t>
      </w:r>
      <w:r w:rsidRPr="00261C3B">
        <w:rPr>
          <w:rStyle w:val="Literal"/>
        </w:rPr>
        <w:t>one or two</w:t>
      </w:r>
      <w:r w:rsidRPr="005D0EC5">
        <w:rPr>
          <w:lang w:eastAsia="en-GB"/>
        </w:rPr>
        <w:t>.</w:t>
      </w:r>
      <w:r w:rsidR="008F0C94">
        <w:fldChar w:fldCharType="begin"/>
      </w:r>
      <w:r w:rsidR="008F0C94">
        <w:instrText xml:space="preserve"> XE "| (vertical pipe):in patterns endRange" </w:instrText>
      </w:r>
      <w:r w:rsidR="008F0C94">
        <w:fldChar w:fldCharType="end"/>
      </w:r>
      <w:r w:rsidR="008F0C94">
        <w:fldChar w:fldCharType="begin"/>
      </w:r>
      <w:r w:rsidR="008F0C94">
        <w:instrText xml:space="preserve"> XE "vertical pipe (|):in patterns endRange" </w:instrText>
      </w:r>
      <w:r w:rsidR="008F0C94">
        <w:fldChar w:fldCharType="end"/>
      </w:r>
    </w:p>
    <w:bookmarkStart w:id="53" w:name="matching-ranges-of-values-with-`..=`"/>
    <w:bookmarkStart w:id="54" w:name="_Toc106714974"/>
    <w:bookmarkEnd w:id="53"/>
    <w:p w14:paraId="5D076347" w14:textId="19C7F2DB" w:rsidR="005D0EC5" w:rsidRPr="005D0EC5" w:rsidRDefault="00E279FD" w:rsidP="00261C3B">
      <w:pPr>
        <w:pStyle w:val="HeadB"/>
        <w:rPr>
          <w:lang w:eastAsia="en-GB"/>
        </w:rPr>
      </w:pPr>
      <w:r>
        <w:fldChar w:fldCharType="begin"/>
      </w:r>
      <w:r>
        <w:instrText xml:space="preserve"> XE "range syntax startRange" </w:instrText>
      </w:r>
      <w:r>
        <w:fldChar w:fldCharType="end"/>
      </w:r>
      <w:r w:rsidR="005D0EC5" w:rsidRPr="00261C3B">
        <w:t>Matching Ranges of Values with ..=</w:t>
      </w:r>
      <w:bookmarkEnd w:id="54"/>
    </w:p>
    <w:p w14:paraId="7F7870F5" w14:textId="5B4B774D" w:rsidR="005D0EC5" w:rsidRPr="005D0EC5" w:rsidRDefault="005D0EC5" w:rsidP="005D0EC5">
      <w:pPr>
        <w:pStyle w:val="Body"/>
        <w:rPr>
          <w:lang w:eastAsia="en-GB"/>
        </w:rPr>
      </w:pPr>
      <w:r w:rsidRPr="005D0EC5">
        <w:t xml:space="preserve">The </w:t>
      </w:r>
      <w:r w:rsidRPr="00261C3B">
        <w:rPr>
          <w:rStyle w:val="Literal"/>
        </w:rPr>
        <w:t>..=</w:t>
      </w:r>
      <w:r w:rsidRPr="005D0EC5">
        <w:rPr>
          <w:lang w:eastAsia="en-GB"/>
        </w:rPr>
        <w:t xml:space="preserve"> syntax allows us to match to an inclusive range of values. In the</w:t>
      </w:r>
      <w:r>
        <w:rPr>
          <w:lang w:eastAsia="en-GB"/>
        </w:rPr>
        <w:t xml:space="preserve"> </w:t>
      </w:r>
      <w:r w:rsidRPr="005D0EC5">
        <w:rPr>
          <w:lang w:eastAsia="en-GB"/>
        </w:rPr>
        <w:t>following code, when a pattern matches any of the values within the given</w:t>
      </w:r>
      <w:r>
        <w:rPr>
          <w:lang w:eastAsia="en-GB"/>
        </w:rPr>
        <w:t xml:space="preserve"> </w:t>
      </w:r>
      <w:r w:rsidRPr="005D0EC5">
        <w:rPr>
          <w:lang w:eastAsia="en-GB"/>
        </w:rPr>
        <w:t>range, that arm will execute:</w:t>
      </w:r>
    </w:p>
    <w:p w14:paraId="7CB91928" w14:textId="72A44789" w:rsidR="00BA4ED1" w:rsidRDefault="00BA4ED1">
      <w:pPr>
        <w:pStyle w:val="CodeLabel"/>
        <w:rPr>
          <w:ins w:id="55" w:author="Carol Nichols" w:date="2022-08-29T15:12:00Z"/>
          <w:lang w:eastAsia="en-GB"/>
        </w:rPr>
        <w:pPrChange w:id="56" w:author="Carol Nichols" w:date="2022-08-29T15:12:00Z">
          <w:pPr>
            <w:pStyle w:val="Code"/>
          </w:pPr>
        </w:pPrChange>
      </w:pPr>
      <w:ins w:id="57" w:author="Carol Nichols" w:date="2022-08-29T15:12:00Z">
        <w:r>
          <w:rPr>
            <w:lang w:eastAsia="en-GB"/>
          </w:rPr>
          <w:t>src/main.rs</w:t>
        </w:r>
      </w:ins>
    </w:p>
    <w:p w14:paraId="4A9262DC" w14:textId="612C54AB" w:rsidR="005D0EC5" w:rsidRPr="005D0EC5" w:rsidRDefault="005D0EC5" w:rsidP="00261C3B">
      <w:pPr>
        <w:pStyle w:val="Code"/>
        <w:rPr>
          <w:lang w:eastAsia="en-GB"/>
        </w:rPr>
      </w:pPr>
      <w:r w:rsidRPr="005D0EC5">
        <w:rPr>
          <w:lang w:eastAsia="en-GB"/>
        </w:rPr>
        <w:t>let x = 5;</w:t>
      </w:r>
    </w:p>
    <w:p w14:paraId="6CE77580" w14:textId="77777777" w:rsidR="005D0EC5" w:rsidRPr="005D0EC5" w:rsidRDefault="005D0EC5" w:rsidP="00261C3B">
      <w:pPr>
        <w:pStyle w:val="Code"/>
        <w:rPr>
          <w:lang w:eastAsia="en-GB"/>
        </w:rPr>
      </w:pPr>
    </w:p>
    <w:p w14:paraId="069398B4" w14:textId="77777777" w:rsidR="005D0EC5" w:rsidRPr="005D0EC5" w:rsidRDefault="005D0EC5" w:rsidP="00261C3B">
      <w:pPr>
        <w:pStyle w:val="Code"/>
        <w:rPr>
          <w:lang w:eastAsia="en-GB"/>
        </w:rPr>
      </w:pPr>
      <w:r w:rsidRPr="005D0EC5">
        <w:rPr>
          <w:lang w:eastAsia="en-GB"/>
        </w:rPr>
        <w:t>match x {</w:t>
      </w:r>
    </w:p>
    <w:p w14:paraId="6755E5C3" w14:textId="77777777" w:rsidR="005D0EC5" w:rsidRPr="005D0EC5" w:rsidRDefault="005D0EC5" w:rsidP="00261C3B">
      <w:pPr>
        <w:pStyle w:val="Code"/>
        <w:rPr>
          <w:lang w:eastAsia="en-GB"/>
        </w:rPr>
      </w:pPr>
      <w:r w:rsidRPr="005D0EC5">
        <w:rPr>
          <w:lang w:eastAsia="en-GB"/>
        </w:rPr>
        <w:t xml:space="preserve">    1..=5 =&gt; println!("one through five"),</w:t>
      </w:r>
    </w:p>
    <w:p w14:paraId="655C68C4" w14:textId="77777777" w:rsidR="005D0EC5" w:rsidRPr="005D0EC5" w:rsidRDefault="005D0EC5" w:rsidP="00261C3B">
      <w:pPr>
        <w:pStyle w:val="Code"/>
        <w:rPr>
          <w:lang w:eastAsia="en-GB"/>
        </w:rPr>
      </w:pPr>
      <w:r w:rsidRPr="005D0EC5">
        <w:rPr>
          <w:lang w:eastAsia="en-GB"/>
        </w:rPr>
        <w:t xml:space="preserve">    _ =&gt; println!("something else"),</w:t>
      </w:r>
    </w:p>
    <w:p w14:paraId="252C1BDE" w14:textId="77777777" w:rsidR="005D0EC5" w:rsidRPr="005D0EC5" w:rsidRDefault="005D0EC5" w:rsidP="00261C3B">
      <w:pPr>
        <w:pStyle w:val="Code"/>
        <w:rPr>
          <w:lang w:eastAsia="en-GB"/>
        </w:rPr>
      </w:pPr>
      <w:r w:rsidRPr="005D0EC5">
        <w:rPr>
          <w:lang w:eastAsia="en-GB"/>
        </w:rPr>
        <w:t>}</w:t>
      </w:r>
    </w:p>
    <w:p w14:paraId="2835E65F" w14:textId="0E0A2452" w:rsidR="005D0EC5" w:rsidRPr="005D0EC5" w:rsidRDefault="005D0EC5" w:rsidP="005D0EC5">
      <w:pPr>
        <w:pStyle w:val="Body"/>
        <w:rPr>
          <w:lang w:eastAsia="en-GB"/>
        </w:rPr>
      </w:pPr>
      <w:r w:rsidRPr="005D0EC5">
        <w:t xml:space="preserve">If </w:t>
      </w:r>
      <w:r w:rsidRPr="00261C3B">
        <w:rPr>
          <w:rStyle w:val="Literal"/>
        </w:rPr>
        <w:t>x</w:t>
      </w:r>
      <w:r w:rsidRPr="005D0EC5">
        <w:t xml:space="preserve"> is </w:t>
      </w:r>
      <w:r w:rsidRPr="00D94E7F">
        <w:rPr>
          <w:rStyle w:val="Literal"/>
        </w:rPr>
        <w:t>1</w:t>
      </w:r>
      <w:r w:rsidRPr="005D0EC5">
        <w:t xml:space="preserve">, </w:t>
      </w:r>
      <w:r w:rsidRPr="00D94E7F">
        <w:rPr>
          <w:rStyle w:val="Literal"/>
        </w:rPr>
        <w:t>2</w:t>
      </w:r>
      <w:r w:rsidRPr="005D0EC5">
        <w:t xml:space="preserve">, </w:t>
      </w:r>
      <w:r w:rsidRPr="00D94E7F">
        <w:rPr>
          <w:rStyle w:val="Literal"/>
        </w:rPr>
        <w:t>3</w:t>
      </w:r>
      <w:r w:rsidRPr="005D0EC5">
        <w:t xml:space="preserve">, </w:t>
      </w:r>
      <w:r w:rsidRPr="00D94E7F">
        <w:rPr>
          <w:rStyle w:val="Literal"/>
        </w:rPr>
        <w:t>4</w:t>
      </w:r>
      <w:r w:rsidRPr="005D0EC5">
        <w:t xml:space="preserve">, or </w:t>
      </w:r>
      <w:r w:rsidRPr="00D94E7F">
        <w:rPr>
          <w:rStyle w:val="Literal"/>
        </w:rPr>
        <w:t>5</w:t>
      </w:r>
      <w:r w:rsidRPr="005D0EC5">
        <w:t xml:space="preserve">, the first arm will match. This syntax is more convenient for multiple match values than using the </w:t>
      </w:r>
      <w:r w:rsidRPr="00261C3B">
        <w:rPr>
          <w:rStyle w:val="Literal"/>
        </w:rPr>
        <w:t>|</w:t>
      </w:r>
      <w:r w:rsidRPr="005D0EC5">
        <w:t xml:space="preserve"> operator to express the same idea; if we were to use </w:t>
      </w:r>
      <w:r w:rsidRPr="00261C3B">
        <w:rPr>
          <w:rStyle w:val="Literal"/>
        </w:rPr>
        <w:t>|</w:t>
      </w:r>
      <w:r w:rsidR="00F904DD">
        <w:t xml:space="preserve">, </w:t>
      </w:r>
      <w:r w:rsidRPr="005D0EC5">
        <w:t xml:space="preserve">we would have to specify </w:t>
      </w:r>
      <w:r w:rsidRPr="00261C3B">
        <w:rPr>
          <w:rStyle w:val="Literal"/>
        </w:rPr>
        <w:t>1 | 2 | 3 | 4 | 5</w:t>
      </w:r>
      <w:r w:rsidRPr="005D0EC5">
        <w:rPr>
          <w:lang w:eastAsia="en-GB"/>
        </w:rPr>
        <w:t>.</w:t>
      </w:r>
      <w:r>
        <w:rPr>
          <w:lang w:eastAsia="en-GB"/>
        </w:rPr>
        <w:t xml:space="preserve"> </w:t>
      </w:r>
      <w:r w:rsidRPr="005D0EC5">
        <w:rPr>
          <w:lang w:eastAsia="en-GB"/>
        </w:rPr>
        <w:lastRenderedPageBreak/>
        <w:t>Specifying a range is much shorter, especially if we want to match, say, any</w:t>
      </w:r>
      <w:r>
        <w:rPr>
          <w:lang w:eastAsia="en-GB"/>
        </w:rPr>
        <w:t xml:space="preserve"> </w:t>
      </w:r>
      <w:r w:rsidRPr="005D0EC5">
        <w:rPr>
          <w:lang w:eastAsia="en-GB"/>
        </w:rPr>
        <w:t>number between 1 and 1,000!</w:t>
      </w:r>
    </w:p>
    <w:p w14:paraId="36D3925E" w14:textId="38EF850F" w:rsidR="005D0EC5" w:rsidRPr="005D0EC5" w:rsidRDefault="005D0EC5" w:rsidP="005D0EC5">
      <w:pPr>
        <w:pStyle w:val="Body"/>
        <w:rPr>
          <w:lang w:eastAsia="en-GB"/>
        </w:rPr>
      </w:pPr>
      <w:r w:rsidRPr="005D0EC5">
        <w:rPr>
          <w:lang w:eastAsia="en-GB"/>
        </w:rPr>
        <w:t>The compiler checks that the range isn’t empty at compile time, and because the</w:t>
      </w:r>
      <w:r>
        <w:rPr>
          <w:lang w:eastAsia="en-GB"/>
        </w:rPr>
        <w:t xml:space="preserve"> </w:t>
      </w:r>
      <w:r w:rsidRPr="005D0EC5">
        <w:rPr>
          <w:lang w:eastAsia="en-GB"/>
        </w:rPr>
        <w:t xml:space="preserve">only types for which Rust can tell if a range is empty or not are </w:t>
      </w:r>
      <w:r w:rsidRPr="00261C3B">
        <w:rPr>
          <w:rStyle w:val="Literal"/>
        </w:rPr>
        <w:t>char</w:t>
      </w:r>
      <w:r w:rsidRPr="005D0EC5">
        <w:t xml:space="preserve"> and numeric values, ranges are only allowed with numeric or </w:t>
      </w:r>
      <w:r w:rsidRPr="00261C3B">
        <w:rPr>
          <w:rStyle w:val="Literal"/>
        </w:rPr>
        <w:t>char</w:t>
      </w:r>
      <w:r w:rsidRPr="005D0EC5">
        <w:rPr>
          <w:lang w:eastAsia="en-GB"/>
        </w:rPr>
        <w:t xml:space="preserve"> values.</w:t>
      </w:r>
    </w:p>
    <w:p w14:paraId="6DA30167" w14:textId="77777777" w:rsidR="005D0EC5" w:rsidRPr="005D0EC5" w:rsidRDefault="005D0EC5" w:rsidP="005D0EC5">
      <w:pPr>
        <w:pStyle w:val="Body"/>
        <w:rPr>
          <w:lang w:eastAsia="en-GB"/>
        </w:rPr>
      </w:pPr>
      <w:r w:rsidRPr="005D0EC5">
        <w:rPr>
          <w:lang w:eastAsia="en-GB"/>
        </w:rPr>
        <w:t xml:space="preserve">Here is an example using ranges of </w:t>
      </w:r>
      <w:r w:rsidRPr="00261C3B">
        <w:rPr>
          <w:rStyle w:val="Literal"/>
        </w:rPr>
        <w:t>char</w:t>
      </w:r>
      <w:r w:rsidRPr="005D0EC5">
        <w:rPr>
          <w:lang w:eastAsia="en-GB"/>
        </w:rPr>
        <w:t xml:space="preserve"> values:</w:t>
      </w:r>
    </w:p>
    <w:p w14:paraId="2D6BEEE3" w14:textId="7B69D6BE" w:rsidR="00BA4ED1" w:rsidRDefault="00BA4ED1">
      <w:pPr>
        <w:pStyle w:val="CodeLabel"/>
        <w:rPr>
          <w:ins w:id="58" w:author="Carol Nichols" w:date="2022-08-29T15:12:00Z"/>
          <w:lang w:eastAsia="en-GB"/>
        </w:rPr>
        <w:pPrChange w:id="59" w:author="Carol Nichols" w:date="2022-08-29T15:12:00Z">
          <w:pPr>
            <w:pStyle w:val="Code"/>
          </w:pPr>
        </w:pPrChange>
      </w:pPr>
      <w:ins w:id="60" w:author="Carol Nichols" w:date="2022-08-29T15:12:00Z">
        <w:r>
          <w:rPr>
            <w:lang w:eastAsia="en-GB"/>
          </w:rPr>
          <w:t>src/main.rs</w:t>
        </w:r>
      </w:ins>
    </w:p>
    <w:p w14:paraId="2179C3C8" w14:textId="4D2C0941" w:rsidR="005D0EC5" w:rsidRPr="005D0EC5" w:rsidRDefault="005D0EC5" w:rsidP="00261C3B">
      <w:pPr>
        <w:pStyle w:val="Code"/>
        <w:rPr>
          <w:lang w:eastAsia="en-GB"/>
        </w:rPr>
      </w:pPr>
      <w:r w:rsidRPr="005D0EC5">
        <w:rPr>
          <w:lang w:eastAsia="en-GB"/>
        </w:rPr>
        <w:t>let x = 'c';</w:t>
      </w:r>
    </w:p>
    <w:p w14:paraId="575890C5" w14:textId="77777777" w:rsidR="005D0EC5" w:rsidRPr="005D0EC5" w:rsidRDefault="005D0EC5" w:rsidP="00261C3B">
      <w:pPr>
        <w:pStyle w:val="Code"/>
        <w:rPr>
          <w:lang w:eastAsia="en-GB"/>
        </w:rPr>
      </w:pPr>
    </w:p>
    <w:p w14:paraId="7BB6A97C" w14:textId="77777777" w:rsidR="005D0EC5" w:rsidRPr="005D0EC5" w:rsidRDefault="005D0EC5" w:rsidP="00261C3B">
      <w:pPr>
        <w:pStyle w:val="Code"/>
        <w:rPr>
          <w:lang w:eastAsia="en-GB"/>
        </w:rPr>
      </w:pPr>
      <w:r w:rsidRPr="005D0EC5">
        <w:rPr>
          <w:lang w:eastAsia="en-GB"/>
        </w:rPr>
        <w:t>match x {</w:t>
      </w:r>
    </w:p>
    <w:p w14:paraId="2990E4AC" w14:textId="77777777" w:rsidR="005D0EC5" w:rsidRPr="005D0EC5" w:rsidRDefault="005D0EC5" w:rsidP="00261C3B">
      <w:pPr>
        <w:pStyle w:val="Code"/>
        <w:rPr>
          <w:lang w:eastAsia="en-GB"/>
        </w:rPr>
      </w:pPr>
      <w:r w:rsidRPr="005D0EC5">
        <w:rPr>
          <w:lang w:eastAsia="en-GB"/>
        </w:rPr>
        <w:t xml:space="preserve">    'a'..='j' =&gt; println!("early ASCII letter"),</w:t>
      </w:r>
    </w:p>
    <w:p w14:paraId="36A1603E" w14:textId="77777777" w:rsidR="005D0EC5" w:rsidRPr="005D0EC5" w:rsidRDefault="005D0EC5" w:rsidP="00261C3B">
      <w:pPr>
        <w:pStyle w:val="Code"/>
        <w:rPr>
          <w:lang w:eastAsia="en-GB"/>
        </w:rPr>
      </w:pPr>
      <w:r w:rsidRPr="005D0EC5">
        <w:rPr>
          <w:lang w:eastAsia="en-GB"/>
        </w:rPr>
        <w:t xml:space="preserve">    'k'..='z' =&gt; println!("late ASCII letter"),</w:t>
      </w:r>
    </w:p>
    <w:p w14:paraId="67F6087B" w14:textId="77777777" w:rsidR="005D0EC5" w:rsidRPr="005D0EC5" w:rsidRDefault="005D0EC5" w:rsidP="00261C3B">
      <w:pPr>
        <w:pStyle w:val="Code"/>
        <w:rPr>
          <w:lang w:eastAsia="en-GB"/>
        </w:rPr>
      </w:pPr>
      <w:r w:rsidRPr="005D0EC5">
        <w:rPr>
          <w:lang w:eastAsia="en-GB"/>
        </w:rPr>
        <w:t xml:space="preserve">    _ =&gt; println!("something else"),</w:t>
      </w:r>
    </w:p>
    <w:p w14:paraId="64B04E58" w14:textId="77777777" w:rsidR="005D0EC5" w:rsidRPr="005D0EC5" w:rsidRDefault="005D0EC5" w:rsidP="00261C3B">
      <w:pPr>
        <w:pStyle w:val="Code"/>
        <w:rPr>
          <w:lang w:eastAsia="en-GB"/>
        </w:rPr>
      </w:pPr>
      <w:r w:rsidRPr="005D0EC5">
        <w:rPr>
          <w:lang w:eastAsia="en-GB"/>
        </w:rPr>
        <w:t>}</w:t>
      </w:r>
    </w:p>
    <w:p w14:paraId="5ABA62E1" w14:textId="6E95A025" w:rsidR="005D0EC5" w:rsidRPr="005D0EC5" w:rsidRDefault="005D0EC5" w:rsidP="005D0EC5">
      <w:pPr>
        <w:pStyle w:val="Body"/>
        <w:rPr>
          <w:lang w:eastAsia="en-GB"/>
        </w:rPr>
      </w:pPr>
      <w:r w:rsidRPr="005D0EC5">
        <w:t xml:space="preserve">Rust can tell that </w:t>
      </w:r>
      <w:r w:rsidRPr="00261C3B">
        <w:rPr>
          <w:rStyle w:val="Literal"/>
        </w:rPr>
        <w:t>'c'</w:t>
      </w:r>
      <w:r w:rsidRPr="005D0EC5">
        <w:t xml:space="preserve"> is within the first pattern’s range and prints </w:t>
      </w:r>
      <w:r w:rsidRPr="00261C3B">
        <w:rPr>
          <w:rStyle w:val="Literal"/>
        </w:rPr>
        <w:t>early ASCII letter</w:t>
      </w:r>
      <w:r w:rsidRPr="005D0EC5">
        <w:rPr>
          <w:lang w:eastAsia="en-GB"/>
        </w:rPr>
        <w:t>.</w:t>
      </w:r>
      <w:r w:rsidR="00E279FD">
        <w:fldChar w:fldCharType="begin"/>
      </w:r>
      <w:r w:rsidR="00E279FD">
        <w:instrText xml:space="preserve"> XE "range syntax endRange" </w:instrText>
      </w:r>
      <w:r w:rsidR="00E279FD">
        <w:fldChar w:fldCharType="end"/>
      </w:r>
    </w:p>
    <w:bookmarkStart w:id="61" w:name="destructuring-to-break-apart-values"/>
    <w:bookmarkStart w:id="62" w:name="_Toc106714975"/>
    <w:bookmarkEnd w:id="61"/>
    <w:p w14:paraId="3B703492" w14:textId="53EA14F5" w:rsidR="005D0EC5" w:rsidRPr="005D0EC5" w:rsidRDefault="00F36AD2" w:rsidP="00261C3B">
      <w:pPr>
        <w:pStyle w:val="HeadB"/>
        <w:rPr>
          <w:lang w:eastAsia="en-GB"/>
        </w:rPr>
      </w:pPr>
      <w:r>
        <w:fldChar w:fldCharType="begin"/>
      </w:r>
      <w:r>
        <w:instrText xml:space="preserve"> XE "destructuring:in patterns startRange" </w:instrText>
      </w:r>
      <w:r>
        <w:fldChar w:fldCharType="end"/>
      </w:r>
      <w:r>
        <w:fldChar w:fldCharType="begin"/>
      </w:r>
      <w:r>
        <w:instrText xml:space="preserve"> XE "patterns:destructuring in startRange" </w:instrText>
      </w:r>
      <w:r>
        <w:fldChar w:fldCharType="end"/>
      </w:r>
      <w:r w:rsidR="005D0EC5" w:rsidRPr="005D0EC5">
        <w:rPr>
          <w:lang w:eastAsia="en-GB"/>
        </w:rPr>
        <w:t>Destructuring to Break Apart Values</w:t>
      </w:r>
      <w:bookmarkEnd w:id="62"/>
    </w:p>
    <w:p w14:paraId="5A9D8EEB" w14:textId="71F7A5A3" w:rsidR="005D0EC5" w:rsidRPr="005D0EC5" w:rsidRDefault="005D0EC5" w:rsidP="00261C3B">
      <w:pPr>
        <w:pStyle w:val="Body"/>
        <w:rPr>
          <w:lang w:eastAsia="en-GB"/>
        </w:rPr>
      </w:pPr>
      <w:r w:rsidRPr="005D0EC5">
        <w:rPr>
          <w:lang w:eastAsia="en-GB"/>
        </w:rPr>
        <w:t>We can also use patterns to destructure structs, enums, and tuples to use</w:t>
      </w:r>
      <w:r>
        <w:rPr>
          <w:lang w:eastAsia="en-GB"/>
        </w:rPr>
        <w:t xml:space="preserve"> </w:t>
      </w:r>
      <w:r w:rsidRPr="005D0EC5">
        <w:rPr>
          <w:lang w:eastAsia="en-GB"/>
        </w:rPr>
        <w:t>different parts of these values. Let’s walk through each value.</w:t>
      </w:r>
    </w:p>
    <w:bookmarkStart w:id="63" w:name="destructuring-structs"/>
    <w:bookmarkStart w:id="64" w:name="_Toc106714976"/>
    <w:bookmarkEnd w:id="63"/>
    <w:p w14:paraId="6980AAF4" w14:textId="01A4EA37" w:rsidR="005D0EC5" w:rsidRPr="005D0EC5" w:rsidRDefault="00282EB9" w:rsidP="00261C3B">
      <w:pPr>
        <w:pStyle w:val="HeadC"/>
        <w:rPr>
          <w:lang w:eastAsia="en-GB"/>
        </w:rPr>
      </w:pPr>
      <w:r>
        <w:fldChar w:fldCharType="begin"/>
      </w:r>
      <w:r>
        <w:instrText xml:space="preserve"> XE "destructuring:of structs startRange" </w:instrText>
      </w:r>
      <w:r>
        <w:fldChar w:fldCharType="end"/>
      </w:r>
      <w:r>
        <w:fldChar w:fldCharType="begin"/>
      </w:r>
      <w:r>
        <w:instrText xml:space="preserve"> XE "structs:destructuring startRange" </w:instrText>
      </w:r>
      <w:r>
        <w:fldChar w:fldCharType="end"/>
      </w:r>
      <w:r w:rsidR="005D0EC5" w:rsidRPr="005D0EC5">
        <w:rPr>
          <w:lang w:eastAsia="en-GB"/>
        </w:rPr>
        <w:t>Destructuring Structs</w:t>
      </w:r>
      <w:bookmarkEnd w:id="64"/>
    </w:p>
    <w:p w14:paraId="082B4DD4" w14:textId="709B06D3" w:rsidR="005D0EC5" w:rsidRPr="005D0EC5" w:rsidRDefault="005D0EC5" w:rsidP="005D0EC5">
      <w:pPr>
        <w:pStyle w:val="Body"/>
        <w:rPr>
          <w:lang w:eastAsia="en-GB"/>
        </w:rPr>
      </w:pPr>
      <w:r w:rsidRPr="005D0EC5">
        <w:t xml:space="preserve">Listing 18-12 shows a </w:t>
      </w:r>
      <w:r w:rsidRPr="00261C3B">
        <w:rPr>
          <w:rStyle w:val="Literal"/>
        </w:rPr>
        <w:t>Point</w:t>
      </w:r>
      <w:r w:rsidRPr="005D0EC5">
        <w:t xml:space="preserve"> struct with two fields, </w:t>
      </w:r>
      <w:r w:rsidRPr="00261C3B">
        <w:rPr>
          <w:rStyle w:val="Literal"/>
        </w:rPr>
        <w:t>x</w:t>
      </w:r>
      <w:r w:rsidRPr="005D0EC5">
        <w:t xml:space="preserve"> and </w:t>
      </w:r>
      <w:r w:rsidRPr="00261C3B">
        <w:rPr>
          <w:rStyle w:val="Literal"/>
        </w:rPr>
        <w:t>y</w:t>
      </w:r>
      <w:r w:rsidRPr="005D0EC5">
        <w:t xml:space="preserve">, that we can break apart using a pattern with a </w:t>
      </w:r>
      <w:r w:rsidRPr="00261C3B">
        <w:rPr>
          <w:rStyle w:val="Literal"/>
        </w:rPr>
        <w:t>let</w:t>
      </w:r>
      <w:r w:rsidRPr="005D0EC5">
        <w:rPr>
          <w:lang w:eastAsia="en-GB"/>
        </w:rPr>
        <w:t xml:space="preserve"> statement.</w:t>
      </w:r>
    </w:p>
    <w:p w14:paraId="005562CF" w14:textId="3C4E4EB7" w:rsidR="005D0EC5" w:rsidRPr="005D0EC5" w:rsidRDefault="005D0EC5" w:rsidP="00261C3B">
      <w:pPr>
        <w:pStyle w:val="CodeLabel"/>
        <w:rPr>
          <w:lang w:eastAsia="en-GB"/>
        </w:rPr>
      </w:pPr>
      <w:r w:rsidRPr="005D0EC5">
        <w:rPr>
          <w:lang w:eastAsia="en-GB"/>
        </w:rPr>
        <w:t>src/main.rs</w:t>
      </w:r>
    </w:p>
    <w:p w14:paraId="66BC59CB" w14:textId="77777777" w:rsidR="005D0EC5" w:rsidRPr="005D0EC5" w:rsidRDefault="005D0EC5" w:rsidP="00261C3B">
      <w:pPr>
        <w:pStyle w:val="Code"/>
        <w:rPr>
          <w:lang w:eastAsia="en-GB"/>
        </w:rPr>
      </w:pPr>
      <w:r w:rsidRPr="005D0EC5">
        <w:rPr>
          <w:lang w:eastAsia="en-GB"/>
        </w:rPr>
        <w:t>struct Point {</w:t>
      </w:r>
    </w:p>
    <w:p w14:paraId="62CD9C3C" w14:textId="77777777" w:rsidR="005D0EC5" w:rsidRPr="005D0EC5" w:rsidRDefault="005D0EC5" w:rsidP="00261C3B">
      <w:pPr>
        <w:pStyle w:val="Code"/>
        <w:rPr>
          <w:lang w:eastAsia="en-GB"/>
        </w:rPr>
      </w:pPr>
      <w:r w:rsidRPr="005D0EC5">
        <w:rPr>
          <w:lang w:eastAsia="en-GB"/>
        </w:rPr>
        <w:t xml:space="preserve">    x: i32,</w:t>
      </w:r>
    </w:p>
    <w:p w14:paraId="04EF89B6" w14:textId="77777777" w:rsidR="005D0EC5" w:rsidRPr="005D0EC5" w:rsidRDefault="005D0EC5" w:rsidP="00261C3B">
      <w:pPr>
        <w:pStyle w:val="Code"/>
        <w:rPr>
          <w:lang w:eastAsia="en-GB"/>
        </w:rPr>
      </w:pPr>
      <w:r w:rsidRPr="005D0EC5">
        <w:rPr>
          <w:lang w:eastAsia="en-GB"/>
        </w:rPr>
        <w:t xml:space="preserve">    y: i32,</w:t>
      </w:r>
    </w:p>
    <w:p w14:paraId="7482AB69" w14:textId="77777777" w:rsidR="005D0EC5" w:rsidRPr="005D0EC5" w:rsidRDefault="005D0EC5" w:rsidP="00261C3B">
      <w:pPr>
        <w:pStyle w:val="Code"/>
        <w:rPr>
          <w:lang w:eastAsia="en-GB"/>
        </w:rPr>
      </w:pPr>
      <w:r w:rsidRPr="005D0EC5">
        <w:rPr>
          <w:lang w:eastAsia="en-GB"/>
        </w:rPr>
        <w:t>}</w:t>
      </w:r>
    </w:p>
    <w:p w14:paraId="53F6BFFF" w14:textId="77777777" w:rsidR="005D0EC5" w:rsidRPr="005D0EC5" w:rsidRDefault="005D0EC5" w:rsidP="00261C3B">
      <w:pPr>
        <w:pStyle w:val="Code"/>
        <w:rPr>
          <w:lang w:eastAsia="en-GB"/>
        </w:rPr>
      </w:pPr>
    </w:p>
    <w:p w14:paraId="3C30865C" w14:textId="77777777" w:rsidR="005D0EC5" w:rsidRPr="005D0EC5" w:rsidRDefault="005D0EC5" w:rsidP="00261C3B">
      <w:pPr>
        <w:pStyle w:val="Code"/>
        <w:rPr>
          <w:lang w:eastAsia="en-GB"/>
        </w:rPr>
      </w:pPr>
      <w:r w:rsidRPr="005D0EC5">
        <w:rPr>
          <w:lang w:eastAsia="en-GB"/>
        </w:rPr>
        <w:t>fn main() {</w:t>
      </w:r>
    </w:p>
    <w:p w14:paraId="2C9F4067" w14:textId="77777777" w:rsidR="005D0EC5" w:rsidRPr="005D0EC5" w:rsidRDefault="005D0EC5" w:rsidP="00261C3B">
      <w:pPr>
        <w:pStyle w:val="Code"/>
        <w:rPr>
          <w:lang w:eastAsia="en-GB"/>
        </w:rPr>
      </w:pPr>
      <w:r w:rsidRPr="005D0EC5">
        <w:rPr>
          <w:lang w:eastAsia="en-GB"/>
        </w:rPr>
        <w:t xml:space="preserve">    let p = Point { x: 0, y: 7 };</w:t>
      </w:r>
    </w:p>
    <w:p w14:paraId="7476861B" w14:textId="77777777" w:rsidR="005D0EC5" w:rsidRPr="005D0EC5" w:rsidRDefault="005D0EC5" w:rsidP="00261C3B">
      <w:pPr>
        <w:pStyle w:val="Code"/>
        <w:rPr>
          <w:lang w:eastAsia="en-GB"/>
        </w:rPr>
      </w:pPr>
    </w:p>
    <w:p w14:paraId="0203C016" w14:textId="77777777" w:rsidR="005D0EC5" w:rsidRPr="005D0EC5" w:rsidRDefault="005D0EC5" w:rsidP="00261C3B">
      <w:pPr>
        <w:pStyle w:val="Code"/>
        <w:rPr>
          <w:lang w:eastAsia="en-GB"/>
        </w:rPr>
      </w:pPr>
      <w:r w:rsidRPr="005D0EC5">
        <w:rPr>
          <w:lang w:eastAsia="en-GB"/>
        </w:rPr>
        <w:t xml:space="preserve">    let Point { x: a, y: b } = p;</w:t>
      </w:r>
    </w:p>
    <w:p w14:paraId="64ECAC49" w14:textId="77777777" w:rsidR="005D0EC5" w:rsidRPr="005D0EC5" w:rsidRDefault="005D0EC5" w:rsidP="00261C3B">
      <w:pPr>
        <w:pStyle w:val="Code"/>
        <w:rPr>
          <w:lang w:eastAsia="en-GB"/>
        </w:rPr>
      </w:pPr>
      <w:r w:rsidRPr="005D0EC5">
        <w:rPr>
          <w:lang w:eastAsia="en-GB"/>
        </w:rPr>
        <w:t xml:space="preserve">    assert_eq!(0, a);</w:t>
      </w:r>
    </w:p>
    <w:p w14:paraId="669A5160" w14:textId="77777777" w:rsidR="005D0EC5" w:rsidRPr="005D0EC5" w:rsidRDefault="005D0EC5" w:rsidP="00261C3B">
      <w:pPr>
        <w:pStyle w:val="Code"/>
        <w:rPr>
          <w:lang w:eastAsia="en-GB"/>
        </w:rPr>
      </w:pPr>
      <w:r w:rsidRPr="005D0EC5">
        <w:rPr>
          <w:lang w:eastAsia="en-GB"/>
        </w:rPr>
        <w:t xml:space="preserve">    assert_eq!(7, b);</w:t>
      </w:r>
    </w:p>
    <w:p w14:paraId="4930AD16" w14:textId="77777777" w:rsidR="005D0EC5" w:rsidRPr="005D0EC5" w:rsidRDefault="005D0EC5" w:rsidP="00261C3B">
      <w:pPr>
        <w:pStyle w:val="Code"/>
        <w:rPr>
          <w:lang w:eastAsia="en-GB"/>
        </w:rPr>
      </w:pPr>
      <w:r w:rsidRPr="005D0EC5">
        <w:rPr>
          <w:lang w:eastAsia="en-GB"/>
        </w:rPr>
        <w:t>}</w:t>
      </w:r>
    </w:p>
    <w:p w14:paraId="6B6CFD55" w14:textId="3FE583AF" w:rsidR="005D0EC5" w:rsidRPr="005D0EC5" w:rsidRDefault="005D0EC5" w:rsidP="004E37F2">
      <w:pPr>
        <w:pStyle w:val="CodeListingCaption"/>
        <w:rPr>
          <w:lang w:eastAsia="en-GB"/>
        </w:rPr>
      </w:pPr>
      <w:r w:rsidRPr="005D0EC5">
        <w:rPr>
          <w:lang w:eastAsia="en-GB"/>
        </w:rPr>
        <w:t>Destructuring a struct’s fields into separate variables</w:t>
      </w:r>
    </w:p>
    <w:p w14:paraId="4F3F85A3" w14:textId="0F4B4583" w:rsidR="005D0EC5" w:rsidRPr="005D0EC5" w:rsidRDefault="005D0EC5" w:rsidP="005D0EC5">
      <w:pPr>
        <w:pStyle w:val="Body"/>
        <w:rPr>
          <w:lang w:eastAsia="en-GB"/>
        </w:rPr>
      </w:pPr>
      <w:r w:rsidRPr="005D0EC5">
        <w:t xml:space="preserve">This code creates the variables </w:t>
      </w:r>
      <w:r w:rsidRPr="00261C3B">
        <w:rPr>
          <w:rStyle w:val="Literal"/>
        </w:rPr>
        <w:t>a</w:t>
      </w:r>
      <w:r w:rsidRPr="005D0EC5">
        <w:t xml:space="preserve"> and </w:t>
      </w:r>
      <w:r w:rsidRPr="00261C3B">
        <w:rPr>
          <w:rStyle w:val="Literal"/>
        </w:rPr>
        <w:t>b</w:t>
      </w:r>
      <w:r w:rsidRPr="005D0EC5">
        <w:t xml:space="preserve"> that match the values of the </w:t>
      </w:r>
      <w:r w:rsidRPr="00261C3B">
        <w:rPr>
          <w:rStyle w:val="Literal"/>
        </w:rPr>
        <w:t>x</w:t>
      </w:r>
      <w:r w:rsidRPr="005D0EC5">
        <w:t xml:space="preserve"> and </w:t>
      </w:r>
      <w:r w:rsidRPr="00261C3B">
        <w:rPr>
          <w:rStyle w:val="Literal"/>
        </w:rPr>
        <w:t>y</w:t>
      </w:r>
      <w:r w:rsidRPr="005D0EC5">
        <w:t xml:space="preserve"> fields of the </w:t>
      </w:r>
      <w:r w:rsidRPr="00261C3B">
        <w:rPr>
          <w:rStyle w:val="Literal"/>
        </w:rPr>
        <w:t>p</w:t>
      </w:r>
      <w:r w:rsidRPr="005D0EC5">
        <w:t xml:space="preserve"> struct. This example shows that the names of the variables in the </w:t>
      </w:r>
      <w:r w:rsidRPr="005D0EC5">
        <w:lastRenderedPageBreak/>
        <w:t xml:space="preserve">pattern don’t have to match the field names of the struct. However, it’s common to match the variable names to the field names to make it easier to remember which variables came from which fields. Because of this common usage, and because writing </w:t>
      </w:r>
      <w:r w:rsidRPr="00261C3B">
        <w:rPr>
          <w:rStyle w:val="Literal"/>
        </w:rPr>
        <w:t>let Point { x: x, y: y } = p;</w:t>
      </w:r>
      <w:r w:rsidRPr="005D0EC5">
        <w:t xml:space="preserve"> contains a lot of duplication, Rust has a shorthand for patterns that match struct fields: you only need to list the name of the struct field, and the variables created from the pattern will have the same names. Listing 18-13 behaves in the same way as the code in Listing 18-12, but the variables created in the </w:t>
      </w:r>
      <w:r w:rsidRPr="00261C3B">
        <w:rPr>
          <w:rStyle w:val="Literal"/>
        </w:rPr>
        <w:t>let</w:t>
      </w:r>
      <w:r w:rsidRPr="005D0EC5">
        <w:t xml:space="preserve"> pattern are </w:t>
      </w:r>
      <w:r w:rsidRPr="00261C3B">
        <w:rPr>
          <w:rStyle w:val="Literal"/>
        </w:rPr>
        <w:t>x</w:t>
      </w:r>
      <w:r w:rsidRPr="005D0EC5">
        <w:t xml:space="preserve"> and </w:t>
      </w:r>
      <w:r w:rsidRPr="00261C3B">
        <w:rPr>
          <w:rStyle w:val="Literal"/>
        </w:rPr>
        <w:t>y</w:t>
      </w:r>
      <w:r w:rsidRPr="005D0EC5">
        <w:t xml:space="preserve"> instead of </w:t>
      </w:r>
      <w:r w:rsidRPr="00261C3B">
        <w:rPr>
          <w:rStyle w:val="Literal"/>
        </w:rPr>
        <w:t>a</w:t>
      </w:r>
      <w:r w:rsidRPr="005D0EC5">
        <w:t xml:space="preserve"> and </w:t>
      </w:r>
      <w:r w:rsidRPr="00261C3B">
        <w:rPr>
          <w:rStyle w:val="Literal"/>
        </w:rPr>
        <w:t>b</w:t>
      </w:r>
      <w:r w:rsidRPr="005D0EC5">
        <w:rPr>
          <w:lang w:eastAsia="en-GB"/>
        </w:rPr>
        <w:t>.</w:t>
      </w:r>
    </w:p>
    <w:p w14:paraId="52F69D73" w14:textId="232E98BA" w:rsidR="005D0EC5" w:rsidRPr="005D0EC5" w:rsidRDefault="005D0EC5" w:rsidP="00261C3B">
      <w:pPr>
        <w:pStyle w:val="CodeLabel"/>
        <w:rPr>
          <w:lang w:eastAsia="en-GB"/>
        </w:rPr>
      </w:pPr>
      <w:r w:rsidRPr="005D0EC5">
        <w:rPr>
          <w:lang w:eastAsia="en-GB"/>
        </w:rPr>
        <w:t>src/main.rs</w:t>
      </w:r>
    </w:p>
    <w:p w14:paraId="5A031972" w14:textId="77777777" w:rsidR="005D0EC5" w:rsidRPr="00D94E7F" w:rsidRDefault="005D0EC5" w:rsidP="00261C3B">
      <w:pPr>
        <w:pStyle w:val="Code"/>
        <w:rPr>
          <w:rStyle w:val="LiteralGray"/>
        </w:rPr>
      </w:pPr>
      <w:r w:rsidRPr="00D94E7F">
        <w:rPr>
          <w:rStyle w:val="LiteralGray"/>
        </w:rPr>
        <w:t>struct Point {</w:t>
      </w:r>
    </w:p>
    <w:p w14:paraId="43F40DFE" w14:textId="77777777" w:rsidR="005D0EC5" w:rsidRPr="00D94E7F" w:rsidRDefault="005D0EC5" w:rsidP="00261C3B">
      <w:pPr>
        <w:pStyle w:val="Code"/>
        <w:rPr>
          <w:rStyle w:val="LiteralGray"/>
        </w:rPr>
      </w:pPr>
      <w:r w:rsidRPr="00D94E7F">
        <w:rPr>
          <w:rStyle w:val="LiteralGray"/>
        </w:rPr>
        <w:t xml:space="preserve">    x: i32,</w:t>
      </w:r>
    </w:p>
    <w:p w14:paraId="04C9B27A" w14:textId="77777777" w:rsidR="005D0EC5" w:rsidRPr="00D94E7F" w:rsidRDefault="005D0EC5" w:rsidP="00261C3B">
      <w:pPr>
        <w:pStyle w:val="Code"/>
        <w:rPr>
          <w:rStyle w:val="LiteralGray"/>
        </w:rPr>
      </w:pPr>
      <w:r w:rsidRPr="00D94E7F">
        <w:rPr>
          <w:rStyle w:val="LiteralGray"/>
        </w:rPr>
        <w:t xml:space="preserve">    y: i32,</w:t>
      </w:r>
    </w:p>
    <w:p w14:paraId="48D0A6B2" w14:textId="77777777" w:rsidR="005D0EC5" w:rsidRPr="00D94E7F" w:rsidRDefault="005D0EC5" w:rsidP="00261C3B">
      <w:pPr>
        <w:pStyle w:val="Code"/>
        <w:rPr>
          <w:rStyle w:val="LiteralGray"/>
        </w:rPr>
      </w:pPr>
      <w:r w:rsidRPr="00D94E7F">
        <w:rPr>
          <w:rStyle w:val="LiteralGray"/>
        </w:rPr>
        <w:t>}</w:t>
      </w:r>
    </w:p>
    <w:p w14:paraId="0797D33C" w14:textId="77777777" w:rsidR="005D0EC5" w:rsidRPr="005D0EC5" w:rsidRDefault="005D0EC5" w:rsidP="00261C3B">
      <w:pPr>
        <w:pStyle w:val="Code"/>
        <w:rPr>
          <w:lang w:eastAsia="en-GB"/>
        </w:rPr>
      </w:pPr>
    </w:p>
    <w:p w14:paraId="668F4CBB" w14:textId="77777777" w:rsidR="005D0EC5" w:rsidRPr="00D94E7F" w:rsidRDefault="005D0EC5" w:rsidP="00261C3B">
      <w:pPr>
        <w:pStyle w:val="Code"/>
        <w:rPr>
          <w:rStyle w:val="LiteralGray"/>
        </w:rPr>
      </w:pPr>
      <w:r w:rsidRPr="00D94E7F">
        <w:rPr>
          <w:rStyle w:val="LiteralGray"/>
        </w:rPr>
        <w:t>fn main() {</w:t>
      </w:r>
    </w:p>
    <w:p w14:paraId="227F9B05" w14:textId="77777777" w:rsidR="005D0EC5" w:rsidRPr="00D94E7F" w:rsidRDefault="005D0EC5" w:rsidP="00261C3B">
      <w:pPr>
        <w:pStyle w:val="Code"/>
        <w:rPr>
          <w:rStyle w:val="LiteralGray"/>
        </w:rPr>
      </w:pPr>
      <w:r w:rsidRPr="00D94E7F">
        <w:rPr>
          <w:rStyle w:val="LiteralGray"/>
        </w:rPr>
        <w:t xml:space="preserve">    let p = Point { x: 0, y: 7 };</w:t>
      </w:r>
    </w:p>
    <w:p w14:paraId="146AD6AD" w14:textId="77777777" w:rsidR="005D0EC5" w:rsidRPr="005D0EC5" w:rsidRDefault="005D0EC5" w:rsidP="00261C3B">
      <w:pPr>
        <w:pStyle w:val="Code"/>
        <w:rPr>
          <w:lang w:eastAsia="en-GB"/>
        </w:rPr>
      </w:pPr>
    </w:p>
    <w:p w14:paraId="61BA65BD" w14:textId="77777777" w:rsidR="005D0EC5" w:rsidRPr="005D0EC5" w:rsidRDefault="005D0EC5" w:rsidP="00261C3B">
      <w:pPr>
        <w:pStyle w:val="Code"/>
        <w:rPr>
          <w:lang w:eastAsia="en-GB"/>
        </w:rPr>
      </w:pPr>
      <w:r w:rsidRPr="005D0EC5">
        <w:rPr>
          <w:lang w:eastAsia="en-GB"/>
        </w:rPr>
        <w:t xml:space="preserve">    let Point { x, y } = p;</w:t>
      </w:r>
    </w:p>
    <w:p w14:paraId="46DDFB05" w14:textId="77777777" w:rsidR="005D0EC5" w:rsidRPr="005D0EC5" w:rsidRDefault="005D0EC5" w:rsidP="00261C3B">
      <w:pPr>
        <w:pStyle w:val="Code"/>
        <w:rPr>
          <w:lang w:eastAsia="en-GB"/>
        </w:rPr>
      </w:pPr>
      <w:r w:rsidRPr="005D0EC5">
        <w:rPr>
          <w:lang w:eastAsia="en-GB"/>
        </w:rPr>
        <w:t xml:space="preserve">    assert_eq!(0, x);</w:t>
      </w:r>
    </w:p>
    <w:p w14:paraId="4CF3D638" w14:textId="77777777" w:rsidR="005D0EC5" w:rsidRPr="005D0EC5" w:rsidRDefault="005D0EC5" w:rsidP="00261C3B">
      <w:pPr>
        <w:pStyle w:val="Code"/>
        <w:rPr>
          <w:lang w:eastAsia="en-GB"/>
        </w:rPr>
      </w:pPr>
      <w:r w:rsidRPr="005D0EC5">
        <w:rPr>
          <w:lang w:eastAsia="en-GB"/>
        </w:rPr>
        <w:t xml:space="preserve">    assert_eq!(7, y);</w:t>
      </w:r>
    </w:p>
    <w:p w14:paraId="416DEF4C" w14:textId="77777777" w:rsidR="005D0EC5" w:rsidRPr="00D94E7F" w:rsidRDefault="005D0EC5" w:rsidP="00261C3B">
      <w:pPr>
        <w:pStyle w:val="Code"/>
        <w:rPr>
          <w:rStyle w:val="LiteralGray"/>
        </w:rPr>
      </w:pPr>
      <w:r w:rsidRPr="00D94E7F">
        <w:rPr>
          <w:rStyle w:val="LiteralGray"/>
        </w:rPr>
        <w:t>}</w:t>
      </w:r>
    </w:p>
    <w:p w14:paraId="3181FEFE" w14:textId="5B540086" w:rsidR="005D0EC5" w:rsidRPr="005D0EC5" w:rsidRDefault="005D0EC5" w:rsidP="004E37F2">
      <w:pPr>
        <w:pStyle w:val="CodeListingCaption"/>
        <w:rPr>
          <w:lang w:eastAsia="en-GB"/>
        </w:rPr>
      </w:pPr>
      <w:r w:rsidRPr="005D0EC5">
        <w:rPr>
          <w:lang w:eastAsia="en-GB"/>
        </w:rPr>
        <w:t>Destructuring struct fields using struct field shorthand</w:t>
      </w:r>
    </w:p>
    <w:p w14:paraId="63201B95" w14:textId="1545D3CC" w:rsidR="005D0EC5" w:rsidRPr="005D0EC5" w:rsidRDefault="005D0EC5" w:rsidP="005D0EC5">
      <w:pPr>
        <w:pStyle w:val="Body"/>
        <w:rPr>
          <w:lang w:eastAsia="en-GB"/>
        </w:rPr>
      </w:pPr>
      <w:r w:rsidRPr="005D0EC5">
        <w:t xml:space="preserve">This code creates the variables </w:t>
      </w:r>
      <w:r w:rsidRPr="00261C3B">
        <w:rPr>
          <w:rStyle w:val="Literal"/>
        </w:rPr>
        <w:t>x</w:t>
      </w:r>
      <w:r w:rsidRPr="005D0EC5">
        <w:t xml:space="preserve"> and </w:t>
      </w:r>
      <w:r w:rsidRPr="00261C3B">
        <w:rPr>
          <w:rStyle w:val="Literal"/>
        </w:rPr>
        <w:t>y</w:t>
      </w:r>
      <w:r w:rsidRPr="005D0EC5">
        <w:t xml:space="preserve"> that match the </w:t>
      </w:r>
      <w:r w:rsidRPr="00261C3B">
        <w:rPr>
          <w:rStyle w:val="Literal"/>
        </w:rPr>
        <w:t>x</w:t>
      </w:r>
      <w:r w:rsidRPr="005D0EC5">
        <w:t xml:space="preserve"> and </w:t>
      </w:r>
      <w:r w:rsidRPr="00261C3B">
        <w:rPr>
          <w:rStyle w:val="Literal"/>
        </w:rPr>
        <w:t>y</w:t>
      </w:r>
      <w:r w:rsidRPr="005D0EC5">
        <w:t xml:space="preserve"> fields of the </w:t>
      </w:r>
      <w:r w:rsidRPr="00261C3B">
        <w:rPr>
          <w:rStyle w:val="Literal"/>
        </w:rPr>
        <w:t>p</w:t>
      </w:r>
      <w:r w:rsidRPr="005D0EC5">
        <w:t xml:space="preserve"> variable. The outcome is that the variables </w:t>
      </w:r>
      <w:r w:rsidRPr="00261C3B">
        <w:rPr>
          <w:rStyle w:val="Literal"/>
        </w:rPr>
        <w:t>x</w:t>
      </w:r>
      <w:r w:rsidRPr="005D0EC5">
        <w:t xml:space="preserve"> and </w:t>
      </w:r>
      <w:r w:rsidRPr="00261C3B">
        <w:rPr>
          <w:rStyle w:val="Literal"/>
        </w:rPr>
        <w:t>y</w:t>
      </w:r>
      <w:r w:rsidRPr="005D0EC5">
        <w:t xml:space="preserve"> contain the values from the </w:t>
      </w:r>
      <w:r w:rsidRPr="00261C3B">
        <w:rPr>
          <w:rStyle w:val="Literal"/>
        </w:rPr>
        <w:t>p</w:t>
      </w:r>
      <w:r w:rsidRPr="005D0EC5">
        <w:rPr>
          <w:lang w:eastAsia="en-GB"/>
        </w:rPr>
        <w:t xml:space="preserve"> struct.</w:t>
      </w:r>
    </w:p>
    <w:p w14:paraId="61CEFDA4" w14:textId="71A5A65E" w:rsidR="005D0EC5" w:rsidRPr="005D0EC5" w:rsidRDefault="005D0EC5" w:rsidP="00261C3B">
      <w:pPr>
        <w:pStyle w:val="Body"/>
        <w:rPr>
          <w:lang w:eastAsia="en-GB"/>
        </w:rPr>
      </w:pPr>
      <w:r w:rsidRPr="005D0EC5">
        <w:rPr>
          <w:lang w:eastAsia="en-GB"/>
        </w:rPr>
        <w:t>We can also destructure with literal values as part of the struct pattern</w:t>
      </w:r>
      <w:r>
        <w:rPr>
          <w:lang w:eastAsia="en-GB"/>
        </w:rPr>
        <w:t xml:space="preserve"> </w:t>
      </w:r>
      <w:r w:rsidRPr="005D0EC5">
        <w:rPr>
          <w:lang w:eastAsia="en-GB"/>
        </w:rPr>
        <w:t>rather than creating variables for all the fields. Doing so allows us to test</w:t>
      </w:r>
      <w:r>
        <w:rPr>
          <w:lang w:eastAsia="en-GB"/>
        </w:rPr>
        <w:t xml:space="preserve"> </w:t>
      </w:r>
      <w:r w:rsidRPr="005D0EC5">
        <w:rPr>
          <w:lang w:eastAsia="en-GB"/>
        </w:rPr>
        <w:t>some of the fields for particular values while creating variables to</w:t>
      </w:r>
      <w:r>
        <w:rPr>
          <w:lang w:eastAsia="en-GB"/>
        </w:rPr>
        <w:t xml:space="preserve"> </w:t>
      </w:r>
      <w:r w:rsidRPr="005D0EC5">
        <w:rPr>
          <w:lang w:eastAsia="en-GB"/>
        </w:rPr>
        <w:t>destructure the other fields.</w:t>
      </w:r>
    </w:p>
    <w:p w14:paraId="5CE5669A" w14:textId="67FF5D3B" w:rsidR="005D0EC5" w:rsidRPr="005D0EC5" w:rsidRDefault="005D0EC5" w:rsidP="005D0EC5">
      <w:pPr>
        <w:pStyle w:val="Body"/>
        <w:rPr>
          <w:lang w:eastAsia="en-GB"/>
        </w:rPr>
      </w:pPr>
      <w:r w:rsidRPr="005D0EC5">
        <w:t xml:space="preserve">In Listing 18-14, we have a </w:t>
      </w:r>
      <w:r w:rsidRPr="00261C3B">
        <w:rPr>
          <w:rStyle w:val="Literal"/>
        </w:rPr>
        <w:t>match</w:t>
      </w:r>
      <w:r w:rsidRPr="005D0EC5">
        <w:t xml:space="preserve"> expression that separates </w:t>
      </w:r>
      <w:r w:rsidRPr="00261C3B">
        <w:rPr>
          <w:rStyle w:val="Literal"/>
        </w:rPr>
        <w:t>Point</w:t>
      </w:r>
      <w:r w:rsidRPr="005D0EC5">
        <w:t xml:space="preserve"> values into three cases: points that lie directly on the </w:t>
      </w:r>
      <w:r w:rsidRPr="00261C3B">
        <w:rPr>
          <w:rStyle w:val="Literal"/>
        </w:rPr>
        <w:t>x</w:t>
      </w:r>
      <w:r w:rsidRPr="005D0EC5">
        <w:t xml:space="preserve"> axis (which is true when </w:t>
      </w:r>
      <w:r w:rsidRPr="00261C3B">
        <w:rPr>
          <w:rStyle w:val="Literal"/>
        </w:rPr>
        <w:t>y = 0</w:t>
      </w:r>
      <w:r w:rsidRPr="005D0EC5">
        <w:t xml:space="preserve">), on the </w:t>
      </w:r>
      <w:r w:rsidRPr="00261C3B">
        <w:rPr>
          <w:rStyle w:val="Literal"/>
        </w:rPr>
        <w:t>y</w:t>
      </w:r>
      <w:r w:rsidRPr="005D0EC5">
        <w:t xml:space="preserve"> axis (</w:t>
      </w:r>
      <w:r w:rsidRPr="00261C3B">
        <w:rPr>
          <w:rStyle w:val="Literal"/>
        </w:rPr>
        <w:t>x = 0</w:t>
      </w:r>
      <w:r w:rsidRPr="005D0EC5">
        <w:rPr>
          <w:lang w:eastAsia="en-GB"/>
        </w:rPr>
        <w:t xml:space="preserve">), or </w:t>
      </w:r>
      <w:r w:rsidR="00FA7E3B">
        <w:rPr>
          <w:lang w:eastAsia="en-GB"/>
        </w:rPr>
        <w:t xml:space="preserve">on </w:t>
      </w:r>
      <w:r w:rsidRPr="005D0EC5">
        <w:rPr>
          <w:lang w:eastAsia="en-GB"/>
        </w:rPr>
        <w:t>neither</w:t>
      </w:r>
      <w:r w:rsidR="00FA7E3B">
        <w:rPr>
          <w:lang w:eastAsia="en-GB"/>
        </w:rPr>
        <w:t xml:space="preserve"> axis</w:t>
      </w:r>
      <w:r w:rsidRPr="005D0EC5">
        <w:rPr>
          <w:lang w:eastAsia="en-GB"/>
        </w:rPr>
        <w:t>.</w:t>
      </w:r>
    </w:p>
    <w:p w14:paraId="679DFC9B" w14:textId="4DA5CDAB" w:rsidR="005D0EC5" w:rsidRPr="005D0EC5" w:rsidRDefault="005D0EC5" w:rsidP="00261C3B">
      <w:pPr>
        <w:pStyle w:val="CodeLabel"/>
        <w:rPr>
          <w:lang w:eastAsia="en-GB"/>
        </w:rPr>
      </w:pPr>
      <w:r w:rsidRPr="005D0EC5">
        <w:rPr>
          <w:lang w:eastAsia="en-GB"/>
        </w:rPr>
        <w:t>src/main.rs</w:t>
      </w:r>
    </w:p>
    <w:p w14:paraId="32F0BE45" w14:textId="77777777" w:rsidR="005D0EC5" w:rsidRPr="005D0EC5" w:rsidRDefault="005D0EC5" w:rsidP="006C16E7">
      <w:pPr>
        <w:pStyle w:val="Code"/>
        <w:rPr>
          <w:lang w:eastAsia="en-GB"/>
        </w:rPr>
      </w:pPr>
      <w:r w:rsidRPr="005D0EC5">
        <w:rPr>
          <w:lang w:eastAsia="en-GB"/>
        </w:rPr>
        <w:t>fn main() {</w:t>
      </w:r>
    </w:p>
    <w:p w14:paraId="58C02F7D" w14:textId="77777777" w:rsidR="005D0EC5" w:rsidRPr="005D0EC5" w:rsidRDefault="005D0EC5" w:rsidP="006C16E7">
      <w:pPr>
        <w:pStyle w:val="Code"/>
        <w:rPr>
          <w:lang w:eastAsia="en-GB"/>
        </w:rPr>
      </w:pPr>
      <w:r w:rsidRPr="005D0EC5">
        <w:rPr>
          <w:lang w:eastAsia="en-GB"/>
        </w:rPr>
        <w:t xml:space="preserve">    let p = Point { x: 0, y: 7 };</w:t>
      </w:r>
    </w:p>
    <w:p w14:paraId="5FEAA0C1" w14:textId="77777777" w:rsidR="005D0EC5" w:rsidRPr="005D0EC5" w:rsidRDefault="005D0EC5" w:rsidP="006C16E7">
      <w:pPr>
        <w:pStyle w:val="Code"/>
        <w:rPr>
          <w:lang w:eastAsia="en-GB"/>
        </w:rPr>
      </w:pPr>
    </w:p>
    <w:p w14:paraId="4725FDDB" w14:textId="77777777" w:rsidR="005D0EC5" w:rsidRPr="005D0EC5" w:rsidRDefault="005D0EC5" w:rsidP="006C16E7">
      <w:pPr>
        <w:pStyle w:val="Code"/>
        <w:rPr>
          <w:lang w:eastAsia="en-GB"/>
        </w:rPr>
      </w:pPr>
      <w:r w:rsidRPr="005D0EC5">
        <w:rPr>
          <w:lang w:eastAsia="en-GB"/>
        </w:rPr>
        <w:t xml:space="preserve">    match p {</w:t>
      </w:r>
    </w:p>
    <w:p w14:paraId="17888A0F" w14:textId="6CCFF881" w:rsidR="005D0EC5" w:rsidRPr="005D0EC5" w:rsidRDefault="005D0EC5" w:rsidP="006C16E7">
      <w:pPr>
        <w:pStyle w:val="Code"/>
        <w:rPr>
          <w:lang w:eastAsia="en-GB"/>
        </w:rPr>
      </w:pPr>
      <w:r w:rsidRPr="005D0EC5">
        <w:rPr>
          <w:lang w:eastAsia="en-GB"/>
        </w:rPr>
        <w:t xml:space="preserve">        Point { x, y: 0 } =&gt; println!("On the x axis at {</w:t>
      </w:r>
      <w:r w:rsidR="007B4255">
        <w:rPr>
          <w:lang w:eastAsia="en-GB"/>
        </w:rPr>
        <w:t>x</w:t>
      </w:r>
      <w:r w:rsidRPr="005D0EC5">
        <w:rPr>
          <w:lang w:eastAsia="en-GB"/>
        </w:rPr>
        <w:t>}"),</w:t>
      </w:r>
    </w:p>
    <w:p w14:paraId="6C253092" w14:textId="017D4F79" w:rsidR="005D0EC5" w:rsidRPr="005D0EC5" w:rsidRDefault="005D0EC5" w:rsidP="006C16E7">
      <w:pPr>
        <w:pStyle w:val="Code"/>
        <w:rPr>
          <w:lang w:eastAsia="en-GB"/>
        </w:rPr>
      </w:pPr>
      <w:r w:rsidRPr="005D0EC5">
        <w:rPr>
          <w:lang w:eastAsia="en-GB"/>
        </w:rPr>
        <w:t xml:space="preserve">        Point { x: 0, y } =&gt; println!("On the y axis at {</w:t>
      </w:r>
      <w:r w:rsidR="007B4255">
        <w:rPr>
          <w:lang w:eastAsia="en-GB"/>
        </w:rPr>
        <w:t>y</w:t>
      </w:r>
      <w:r w:rsidRPr="005D0EC5">
        <w:rPr>
          <w:lang w:eastAsia="en-GB"/>
        </w:rPr>
        <w:t>}"),</w:t>
      </w:r>
    </w:p>
    <w:p w14:paraId="53564CD9" w14:textId="77777777" w:rsidR="007B4255" w:rsidRDefault="005D0EC5" w:rsidP="006C16E7">
      <w:pPr>
        <w:pStyle w:val="Code"/>
        <w:rPr>
          <w:lang w:eastAsia="en-GB"/>
        </w:rPr>
      </w:pPr>
      <w:r w:rsidRPr="005D0EC5">
        <w:rPr>
          <w:lang w:eastAsia="en-GB"/>
        </w:rPr>
        <w:t xml:space="preserve">        Point { x, y } =&gt; </w:t>
      </w:r>
      <w:r w:rsidR="007B4255">
        <w:rPr>
          <w:lang w:eastAsia="en-GB"/>
        </w:rPr>
        <w:t>{</w:t>
      </w:r>
    </w:p>
    <w:p w14:paraId="69C54A0C" w14:textId="28DE596A" w:rsidR="005D0EC5" w:rsidRDefault="007B4255" w:rsidP="006C16E7">
      <w:pPr>
        <w:pStyle w:val="Code"/>
        <w:rPr>
          <w:lang w:eastAsia="en-GB"/>
        </w:rPr>
      </w:pPr>
      <w:r>
        <w:rPr>
          <w:lang w:eastAsia="en-GB"/>
        </w:rPr>
        <w:t xml:space="preserve">            </w:t>
      </w:r>
      <w:r w:rsidR="005D0EC5" w:rsidRPr="005D0EC5">
        <w:rPr>
          <w:lang w:eastAsia="en-GB"/>
        </w:rPr>
        <w:t>println!("On neither axis: ({</w:t>
      </w:r>
      <w:r>
        <w:rPr>
          <w:lang w:eastAsia="en-GB"/>
        </w:rPr>
        <w:t>x</w:t>
      </w:r>
      <w:r w:rsidR="005D0EC5" w:rsidRPr="005D0EC5">
        <w:rPr>
          <w:lang w:eastAsia="en-GB"/>
        </w:rPr>
        <w:t>}, {</w:t>
      </w:r>
      <w:r>
        <w:rPr>
          <w:lang w:eastAsia="en-GB"/>
        </w:rPr>
        <w:t>y</w:t>
      </w:r>
      <w:r w:rsidR="005D0EC5" w:rsidRPr="005D0EC5">
        <w:rPr>
          <w:lang w:eastAsia="en-GB"/>
        </w:rPr>
        <w:t>})")</w:t>
      </w:r>
      <w:r>
        <w:rPr>
          <w:lang w:eastAsia="en-GB"/>
        </w:rPr>
        <w:t>;</w:t>
      </w:r>
    </w:p>
    <w:p w14:paraId="4E76FA29" w14:textId="6FCBF290" w:rsidR="007B4255" w:rsidRPr="005D0EC5" w:rsidRDefault="007B4255" w:rsidP="006C16E7">
      <w:pPr>
        <w:pStyle w:val="Code"/>
        <w:rPr>
          <w:lang w:eastAsia="en-GB"/>
        </w:rPr>
      </w:pPr>
      <w:r>
        <w:rPr>
          <w:lang w:eastAsia="en-GB"/>
        </w:rPr>
        <w:t xml:space="preserve">        }</w:t>
      </w:r>
    </w:p>
    <w:p w14:paraId="50B695AF" w14:textId="77777777" w:rsidR="005D0EC5" w:rsidRPr="005D0EC5" w:rsidRDefault="005D0EC5" w:rsidP="006C16E7">
      <w:pPr>
        <w:pStyle w:val="Code"/>
        <w:rPr>
          <w:lang w:eastAsia="en-GB"/>
        </w:rPr>
      </w:pPr>
      <w:r w:rsidRPr="005D0EC5">
        <w:rPr>
          <w:lang w:eastAsia="en-GB"/>
        </w:rPr>
        <w:t xml:space="preserve">    }</w:t>
      </w:r>
    </w:p>
    <w:p w14:paraId="079946ED" w14:textId="77777777" w:rsidR="005D0EC5" w:rsidRPr="005D0EC5" w:rsidRDefault="005D0EC5" w:rsidP="006C16E7">
      <w:pPr>
        <w:pStyle w:val="Code"/>
        <w:rPr>
          <w:lang w:eastAsia="en-GB"/>
        </w:rPr>
      </w:pPr>
      <w:r w:rsidRPr="005D0EC5">
        <w:rPr>
          <w:lang w:eastAsia="en-GB"/>
        </w:rPr>
        <w:t>}</w:t>
      </w:r>
    </w:p>
    <w:p w14:paraId="1E42983D" w14:textId="50D32892" w:rsidR="005D0EC5" w:rsidRPr="005D0EC5" w:rsidRDefault="005D0EC5" w:rsidP="004E37F2">
      <w:pPr>
        <w:pStyle w:val="CodeListingCaption"/>
        <w:rPr>
          <w:lang w:eastAsia="en-GB"/>
        </w:rPr>
      </w:pPr>
      <w:r w:rsidRPr="005D0EC5">
        <w:rPr>
          <w:lang w:eastAsia="en-GB"/>
        </w:rPr>
        <w:t>Destructuring and matching literal values in one pattern</w:t>
      </w:r>
    </w:p>
    <w:p w14:paraId="7BD72117" w14:textId="04EBA88A" w:rsidR="005D0EC5" w:rsidRPr="005D0EC5" w:rsidRDefault="005D0EC5" w:rsidP="005D0EC5">
      <w:pPr>
        <w:pStyle w:val="Body"/>
        <w:rPr>
          <w:lang w:eastAsia="en-GB"/>
        </w:rPr>
      </w:pPr>
      <w:r w:rsidRPr="005D0EC5">
        <w:t xml:space="preserve">The first arm will match any point that lies on the </w:t>
      </w:r>
      <w:r w:rsidRPr="00261C3B">
        <w:rPr>
          <w:rStyle w:val="Literal"/>
        </w:rPr>
        <w:t>x</w:t>
      </w:r>
      <w:r w:rsidRPr="005D0EC5">
        <w:t xml:space="preserve"> axis by specifying that the </w:t>
      </w:r>
      <w:r w:rsidRPr="00261C3B">
        <w:rPr>
          <w:rStyle w:val="Literal"/>
        </w:rPr>
        <w:t>y</w:t>
      </w:r>
      <w:r w:rsidRPr="005D0EC5">
        <w:t xml:space="preserve"> field matches if its value matches the literal </w:t>
      </w:r>
      <w:r w:rsidRPr="00261C3B">
        <w:rPr>
          <w:rStyle w:val="Literal"/>
        </w:rPr>
        <w:t>0</w:t>
      </w:r>
      <w:r w:rsidRPr="005D0EC5">
        <w:t xml:space="preserve">. The pattern still creates an </w:t>
      </w:r>
      <w:r w:rsidRPr="00261C3B">
        <w:rPr>
          <w:rStyle w:val="Literal"/>
        </w:rPr>
        <w:t>x</w:t>
      </w:r>
      <w:r w:rsidRPr="005D0EC5">
        <w:rPr>
          <w:lang w:eastAsia="en-GB"/>
        </w:rPr>
        <w:t xml:space="preserve"> variable that we can use in the code for this arm.</w:t>
      </w:r>
    </w:p>
    <w:p w14:paraId="071D73C2" w14:textId="0C701E8B" w:rsidR="005D0EC5" w:rsidRPr="005D0EC5" w:rsidRDefault="005D0EC5" w:rsidP="005D0EC5">
      <w:pPr>
        <w:pStyle w:val="Body"/>
        <w:rPr>
          <w:lang w:eastAsia="en-GB"/>
        </w:rPr>
      </w:pPr>
      <w:r w:rsidRPr="005D0EC5">
        <w:rPr>
          <w:lang w:eastAsia="en-GB"/>
        </w:rPr>
        <w:t xml:space="preserve">Similarly, the second arm matches any point on the </w:t>
      </w:r>
      <w:r w:rsidRPr="00261C3B">
        <w:rPr>
          <w:rStyle w:val="Literal"/>
        </w:rPr>
        <w:t>y</w:t>
      </w:r>
      <w:r w:rsidRPr="005D0EC5">
        <w:t xml:space="preserve"> axis by specifying that the </w:t>
      </w:r>
      <w:r w:rsidRPr="00261C3B">
        <w:rPr>
          <w:rStyle w:val="Literal"/>
        </w:rPr>
        <w:t>x</w:t>
      </w:r>
      <w:r w:rsidRPr="005D0EC5">
        <w:t xml:space="preserve"> field matches if its value is </w:t>
      </w:r>
      <w:r w:rsidRPr="00261C3B">
        <w:rPr>
          <w:rStyle w:val="Literal"/>
        </w:rPr>
        <w:t>0</w:t>
      </w:r>
      <w:r w:rsidRPr="005D0EC5">
        <w:t xml:space="preserve"> and creates a variable </w:t>
      </w:r>
      <w:r w:rsidRPr="00261C3B">
        <w:rPr>
          <w:rStyle w:val="Literal"/>
        </w:rPr>
        <w:t>y</w:t>
      </w:r>
      <w:r w:rsidRPr="005D0EC5">
        <w:t xml:space="preserve"> for the value of the </w:t>
      </w:r>
      <w:r w:rsidRPr="00261C3B">
        <w:rPr>
          <w:rStyle w:val="Literal"/>
        </w:rPr>
        <w:t>y</w:t>
      </w:r>
      <w:r w:rsidRPr="005D0EC5">
        <w:t xml:space="preserve"> field. The third arm doesn’t specify any literals, so it matches any other </w:t>
      </w:r>
      <w:r w:rsidRPr="00261C3B">
        <w:rPr>
          <w:rStyle w:val="Literal"/>
        </w:rPr>
        <w:t>Point</w:t>
      </w:r>
      <w:r w:rsidRPr="005D0EC5">
        <w:t xml:space="preserve"> and creates variables for both the </w:t>
      </w:r>
      <w:r w:rsidRPr="00261C3B">
        <w:rPr>
          <w:rStyle w:val="Literal"/>
        </w:rPr>
        <w:t>x</w:t>
      </w:r>
      <w:r w:rsidRPr="005D0EC5">
        <w:t xml:space="preserve"> and </w:t>
      </w:r>
      <w:r w:rsidRPr="00261C3B">
        <w:rPr>
          <w:rStyle w:val="Literal"/>
        </w:rPr>
        <w:t>y</w:t>
      </w:r>
      <w:r w:rsidRPr="005D0EC5">
        <w:rPr>
          <w:lang w:eastAsia="en-GB"/>
        </w:rPr>
        <w:t xml:space="preserve"> fields.</w:t>
      </w:r>
    </w:p>
    <w:p w14:paraId="0FEE8B75" w14:textId="5B9226E5" w:rsidR="005D0EC5" w:rsidRPr="005D0EC5" w:rsidRDefault="005D0EC5" w:rsidP="005D0EC5">
      <w:pPr>
        <w:pStyle w:val="Body"/>
        <w:rPr>
          <w:lang w:eastAsia="en-GB"/>
        </w:rPr>
      </w:pPr>
      <w:r w:rsidRPr="005D0EC5">
        <w:rPr>
          <w:lang w:eastAsia="en-GB"/>
        </w:rPr>
        <w:t xml:space="preserve">In this example, the value </w:t>
      </w:r>
      <w:r w:rsidRPr="00261C3B">
        <w:rPr>
          <w:rStyle w:val="Literal"/>
        </w:rPr>
        <w:t>p</w:t>
      </w:r>
      <w:r w:rsidRPr="005D0EC5">
        <w:t xml:space="preserve"> matches the second arm by virtue of </w:t>
      </w:r>
      <w:r w:rsidRPr="00261C3B">
        <w:rPr>
          <w:rStyle w:val="Literal"/>
        </w:rPr>
        <w:t>x</w:t>
      </w:r>
      <w:r w:rsidRPr="005D0EC5">
        <w:t xml:space="preserve"> containing a </w:t>
      </w:r>
      <w:r w:rsidRPr="004A4B97">
        <w:rPr>
          <w:rStyle w:val="Literal"/>
        </w:rPr>
        <w:t>0</w:t>
      </w:r>
      <w:r w:rsidRPr="005D0EC5">
        <w:t xml:space="preserve">, so this code will print </w:t>
      </w:r>
      <w:r w:rsidRPr="00261C3B">
        <w:rPr>
          <w:rStyle w:val="Literal"/>
        </w:rPr>
        <w:t>On the y axis at 7</w:t>
      </w:r>
      <w:r w:rsidRPr="005D0EC5">
        <w:rPr>
          <w:lang w:eastAsia="en-GB"/>
        </w:rPr>
        <w:t>.</w:t>
      </w:r>
    </w:p>
    <w:p w14:paraId="4D68C0E6" w14:textId="2903D0CC" w:rsidR="005D0EC5" w:rsidRPr="005D0EC5" w:rsidRDefault="005D0EC5" w:rsidP="005D0EC5">
      <w:pPr>
        <w:pStyle w:val="Body"/>
        <w:rPr>
          <w:lang w:eastAsia="en-GB"/>
        </w:rPr>
      </w:pPr>
      <w:r w:rsidRPr="005D0EC5">
        <w:rPr>
          <w:lang w:eastAsia="en-GB"/>
        </w:rPr>
        <w:t xml:space="preserve">Remember that a </w:t>
      </w:r>
      <w:r w:rsidRPr="00261C3B">
        <w:rPr>
          <w:rStyle w:val="Literal"/>
        </w:rPr>
        <w:t>match</w:t>
      </w:r>
      <w:r w:rsidRPr="005D0EC5">
        <w:t xml:space="preserve"> expression stops checking arms once it has found the first matching pattern, so even though </w:t>
      </w:r>
      <w:r w:rsidRPr="00261C3B">
        <w:rPr>
          <w:rStyle w:val="Literal"/>
        </w:rPr>
        <w:t>Point { x: 0, y: 0}</w:t>
      </w:r>
      <w:r w:rsidRPr="005D0EC5">
        <w:t xml:space="preserve"> is on the </w:t>
      </w:r>
      <w:r w:rsidRPr="00261C3B">
        <w:rPr>
          <w:rStyle w:val="Literal"/>
        </w:rPr>
        <w:t>x</w:t>
      </w:r>
      <w:r w:rsidRPr="005D0EC5">
        <w:t xml:space="preserve"> axis and the </w:t>
      </w:r>
      <w:r w:rsidRPr="00261C3B">
        <w:rPr>
          <w:rStyle w:val="Literal"/>
        </w:rPr>
        <w:t>y</w:t>
      </w:r>
      <w:r w:rsidRPr="005D0EC5">
        <w:t xml:space="preserve"> axis, this code would only print </w:t>
      </w:r>
      <w:r w:rsidRPr="00261C3B">
        <w:rPr>
          <w:rStyle w:val="Literal"/>
        </w:rPr>
        <w:t>On the x axis at 0</w:t>
      </w:r>
      <w:r w:rsidRPr="005D0EC5">
        <w:rPr>
          <w:lang w:eastAsia="en-GB"/>
        </w:rPr>
        <w:t>.</w:t>
      </w:r>
      <w:r w:rsidR="00282EB9">
        <w:fldChar w:fldCharType="begin"/>
      </w:r>
      <w:r w:rsidR="00282EB9">
        <w:instrText xml:space="preserve"> XE "destructuring:of structs endRange" </w:instrText>
      </w:r>
      <w:r w:rsidR="00282EB9">
        <w:fldChar w:fldCharType="end"/>
      </w:r>
      <w:r w:rsidR="00282EB9">
        <w:fldChar w:fldCharType="begin"/>
      </w:r>
      <w:r w:rsidR="00282EB9">
        <w:instrText xml:space="preserve"> XE "structs:destructuring endRange" </w:instrText>
      </w:r>
      <w:r w:rsidR="00282EB9">
        <w:fldChar w:fldCharType="end"/>
      </w:r>
    </w:p>
    <w:bookmarkStart w:id="65" w:name="destructuring-enums"/>
    <w:bookmarkStart w:id="66" w:name="_Toc106714977"/>
    <w:bookmarkEnd w:id="65"/>
    <w:p w14:paraId="5F1A584F" w14:textId="58575E42" w:rsidR="005D0EC5" w:rsidRPr="005D0EC5" w:rsidRDefault="00B85AC0" w:rsidP="00261C3B">
      <w:pPr>
        <w:pStyle w:val="HeadC"/>
        <w:rPr>
          <w:lang w:eastAsia="en-GB"/>
        </w:rPr>
      </w:pPr>
      <w:r>
        <w:fldChar w:fldCharType="begin"/>
      </w:r>
      <w:r>
        <w:instrText xml:space="preserve"> XE "destructuring:of enums startRange" </w:instrText>
      </w:r>
      <w:r>
        <w:fldChar w:fldCharType="end"/>
      </w:r>
      <w:r>
        <w:fldChar w:fldCharType="begin"/>
      </w:r>
      <w:r>
        <w:instrText xml:space="preserve"> XE "enums:destructuring startRange" </w:instrText>
      </w:r>
      <w:r>
        <w:fldChar w:fldCharType="end"/>
      </w:r>
      <w:r w:rsidR="005D0EC5" w:rsidRPr="005D0EC5">
        <w:rPr>
          <w:lang w:eastAsia="en-GB"/>
        </w:rPr>
        <w:t>Destructuring Enums</w:t>
      </w:r>
      <w:bookmarkEnd w:id="66"/>
    </w:p>
    <w:p w14:paraId="10BABA86" w14:textId="5CEF6EEF" w:rsidR="005D0EC5" w:rsidRPr="005D0EC5" w:rsidRDefault="005D0EC5" w:rsidP="005D0EC5">
      <w:pPr>
        <w:pStyle w:val="Body"/>
        <w:rPr>
          <w:lang w:eastAsia="en-GB"/>
        </w:rPr>
      </w:pPr>
      <w:r w:rsidRPr="005D0EC5">
        <w:t xml:space="preserve">We’ve destructured enums in this book (for example, Listing 6-5), but </w:t>
      </w:r>
      <w:r w:rsidR="00FA7E3B">
        <w:t xml:space="preserve">we </w:t>
      </w:r>
      <w:r w:rsidRPr="005D0EC5">
        <w:t xml:space="preserve">haven’t yet explicitly discussed that the pattern to destructure an enum corresponds to the way the data stored within the enum is defined. As an example, in Listing 18-15 we use the </w:t>
      </w:r>
      <w:r w:rsidRPr="00261C3B">
        <w:rPr>
          <w:rStyle w:val="Literal"/>
        </w:rPr>
        <w:t>Message</w:t>
      </w:r>
      <w:r w:rsidRPr="005D0EC5">
        <w:t xml:space="preserve"> enum from Listing 6-2 and write a </w:t>
      </w:r>
      <w:r w:rsidRPr="00261C3B">
        <w:rPr>
          <w:rStyle w:val="Literal"/>
        </w:rPr>
        <w:t>match</w:t>
      </w:r>
      <w:r w:rsidRPr="005D0EC5">
        <w:rPr>
          <w:lang w:eastAsia="en-GB"/>
        </w:rPr>
        <w:t xml:space="preserve"> with patterns that will destructure each inner value.</w:t>
      </w:r>
    </w:p>
    <w:p w14:paraId="669268C4" w14:textId="687FBD10" w:rsidR="005D0EC5" w:rsidRPr="005D0EC5" w:rsidRDefault="005D0EC5" w:rsidP="00261C3B">
      <w:pPr>
        <w:pStyle w:val="CodeLabel"/>
        <w:rPr>
          <w:lang w:eastAsia="en-GB"/>
        </w:rPr>
      </w:pPr>
      <w:r w:rsidRPr="005D0EC5">
        <w:rPr>
          <w:lang w:eastAsia="en-GB"/>
        </w:rPr>
        <w:t>src/main.rs</w:t>
      </w:r>
    </w:p>
    <w:p w14:paraId="19CA08FD" w14:textId="77777777" w:rsidR="005D0EC5" w:rsidRPr="005D0EC5" w:rsidRDefault="005D0EC5" w:rsidP="002F2C4A">
      <w:pPr>
        <w:pStyle w:val="Code"/>
        <w:rPr>
          <w:lang w:eastAsia="en-GB"/>
        </w:rPr>
      </w:pPr>
      <w:r w:rsidRPr="005D0EC5">
        <w:rPr>
          <w:lang w:eastAsia="en-GB"/>
        </w:rPr>
        <w:t>enum Message {</w:t>
      </w:r>
    </w:p>
    <w:p w14:paraId="76C786F5" w14:textId="77777777" w:rsidR="005D0EC5" w:rsidRPr="005D0EC5" w:rsidRDefault="005D0EC5" w:rsidP="002F2C4A">
      <w:pPr>
        <w:pStyle w:val="Code"/>
        <w:rPr>
          <w:lang w:eastAsia="en-GB"/>
        </w:rPr>
      </w:pPr>
      <w:r w:rsidRPr="005D0EC5">
        <w:rPr>
          <w:lang w:eastAsia="en-GB"/>
        </w:rPr>
        <w:t xml:space="preserve">    Quit,</w:t>
      </w:r>
    </w:p>
    <w:p w14:paraId="5F9155EB" w14:textId="77777777" w:rsidR="005D0EC5" w:rsidRPr="005D0EC5" w:rsidRDefault="005D0EC5" w:rsidP="002F2C4A">
      <w:pPr>
        <w:pStyle w:val="Code"/>
        <w:rPr>
          <w:lang w:eastAsia="en-GB"/>
        </w:rPr>
      </w:pPr>
      <w:r w:rsidRPr="005D0EC5">
        <w:rPr>
          <w:lang w:eastAsia="en-GB"/>
        </w:rPr>
        <w:t xml:space="preserve">    Move { x: i32, y: i32 },</w:t>
      </w:r>
    </w:p>
    <w:p w14:paraId="659A0E62" w14:textId="77777777" w:rsidR="005D0EC5" w:rsidRPr="005D0EC5" w:rsidRDefault="005D0EC5" w:rsidP="002F2C4A">
      <w:pPr>
        <w:pStyle w:val="Code"/>
        <w:rPr>
          <w:lang w:eastAsia="en-GB"/>
        </w:rPr>
      </w:pPr>
      <w:r w:rsidRPr="005D0EC5">
        <w:rPr>
          <w:lang w:eastAsia="en-GB"/>
        </w:rPr>
        <w:t xml:space="preserve">    Write(String),</w:t>
      </w:r>
    </w:p>
    <w:p w14:paraId="6226A2A9" w14:textId="77777777" w:rsidR="005D0EC5" w:rsidRPr="005D0EC5" w:rsidRDefault="005D0EC5" w:rsidP="002F2C4A">
      <w:pPr>
        <w:pStyle w:val="Code"/>
        <w:rPr>
          <w:lang w:eastAsia="en-GB"/>
        </w:rPr>
      </w:pPr>
      <w:r w:rsidRPr="005D0EC5">
        <w:rPr>
          <w:lang w:eastAsia="en-GB"/>
        </w:rPr>
        <w:t xml:space="preserve">    ChangeColor(i32, i32, i32),</w:t>
      </w:r>
    </w:p>
    <w:p w14:paraId="7F3B1E28" w14:textId="77777777" w:rsidR="005D0EC5" w:rsidRPr="005D0EC5" w:rsidRDefault="005D0EC5" w:rsidP="002F2C4A">
      <w:pPr>
        <w:pStyle w:val="Code"/>
        <w:rPr>
          <w:lang w:eastAsia="en-GB"/>
        </w:rPr>
      </w:pPr>
      <w:r w:rsidRPr="005D0EC5">
        <w:rPr>
          <w:lang w:eastAsia="en-GB"/>
        </w:rPr>
        <w:t>}</w:t>
      </w:r>
    </w:p>
    <w:p w14:paraId="1A00F2E6" w14:textId="77777777" w:rsidR="005D0EC5" w:rsidRPr="005D0EC5" w:rsidRDefault="005D0EC5" w:rsidP="002F2C4A">
      <w:pPr>
        <w:pStyle w:val="Code"/>
        <w:rPr>
          <w:lang w:eastAsia="en-GB"/>
        </w:rPr>
      </w:pPr>
    </w:p>
    <w:p w14:paraId="31731987" w14:textId="77777777" w:rsidR="005D0EC5" w:rsidRPr="005D0EC5" w:rsidRDefault="005D0EC5" w:rsidP="002F2C4A">
      <w:pPr>
        <w:pStyle w:val="Code"/>
        <w:rPr>
          <w:lang w:eastAsia="en-GB"/>
        </w:rPr>
      </w:pPr>
      <w:r w:rsidRPr="005D0EC5">
        <w:rPr>
          <w:lang w:eastAsia="en-GB"/>
        </w:rPr>
        <w:t>fn main() {</w:t>
      </w:r>
    </w:p>
    <w:p w14:paraId="27A71DD2" w14:textId="572DCFD7" w:rsidR="005D0EC5" w:rsidRPr="005D0EC5" w:rsidRDefault="005D0EC5" w:rsidP="002F2C4A">
      <w:pPr>
        <w:pStyle w:val="Code"/>
        <w:rPr>
          <w:lang w:eastAsia="en-GB"/>
        </w:rPr>
      </w:pPr>
      <w:r w:rsidRPr="005D0EC5">
        <w:rPr>
          <w:lang w:eastAsia="en-GB"/>
        </w:rPr>
        <w:t xml:space="preserve">  </w:t>
      </w:r>
      <w:r w:rsidR="002F2C4A" w:rsidRPr="009101ED">
        <w:rPr>
          <w:rStyle w:val="CodeAnnotation"/>
        </w:rPr>
        <w:t>1</w:t>
      </w:r>
      <w:r w:rsidRPr="005D0EC5">
        <w:rPr>
          <w:lang w:eastAsia="en-GB"/>
        </w:rPr>
        <w:t xml:space="preserve"> let msg = Message::ChangeColor(0, 160, 255);</w:t>
      </w:r>
    </w:p>
    <w:p w14:paraId="512FC998" w14:textId="77777777" w:rsidR="005D0EC5" w:rsidRPr="005D0EC5" w:rsidRDefault="005D0EC5" w:rsidP="002F2C4A">
      <w:pPr>
        <w:pStyle w:val="Code"/>
        <w:rPr>
          <w:lang w:eastAsia="en-GB"/>
        </w:rPr>
      </w:pPr>
    </w:p>
    <w:p w14:paraId="3155B0EC" w14:textId="77777777" w:rsidR="005D0EC5" w:rsidRPr="005D0EC5" w:rsidRDefault="005D0EC5" w:rsidP="002F2C4A">
      <w:pPr>
        <w:pStyle w:val="Code"/>
        <w:rPr>
          <w:lang w:eastAsia="en-GB"/>
        </w:rPr>
      </w:pPr>
      <w:r w:rsidRPr="005D0EC5">
        <w:rPr>
          <w:lang w:eastAsia="en-GB"/>
        </w:rPr>
        <w:t xml:space="preserve">    match msg {</w:t>
      </w:r>
    </w:p>
    <w:p w14:paraId="3F712C5F" w14:textId="585807F3" w:rsidR="005D0EC5" w:rsidRPr="005D0EC5" w:rsidRDefault="005D0EC5" w:rsidP="002F2C4A">
      <w:pPr>
        <w:pStyle w:val="Code"/>
        <w:rPr>
          <w:lang w:eastAsia="en-GB"/>
        </w:rPr>
      </w:pPr>
      <w:r w:rsidRPr="005D0EC5">
        <w:rPr>
          <w:lang w:eastAsia="en-GB"/>
        </w:rPr>
        <w:t xml:space="preserve">      </w:t>
      </w:r>
      <w:r w:rsidR="002F2C4A" w:rsidRPr="009101ED">
        <w:rPr>
          <w:rStyle w:val="CodeAnnotation"/>
        </w:rPr>
        <w:t>2</w:t>
      </w:r>
      <w:r w:rsidRPr="005D0EC5">
        <w:rPr>
          <w:lang w:eastAsia="en-GB"/>
        </w:rPr>
        <w:t xml:space="preserve"> Message::Quit =&gt; {</w:t>
      </w:r>
    </w:p>
    <w:p w14:paraId="35DBF035" w14:textId="77777777" w:rsidR="00012178" w:rsidRDefault="005D0EC5" w:rsidP="002F2C4A">
      <w:pPr>
        <w:pStyle w:val="Code"/>
        <w:rPr>
          <w:lang w:eastAsia="en-GB"/>
        </w:rPr>
      </w:pPr>
      <w:r w:rsidRPr="005D0EC5">
        <w:rPr>
          <w:lang w:eastAsia="en-GB"/>
        </w:rPr>
        <w:t xml:space="preserve">            println!(</w:t>
      </w:r>
    </w:p>
    <w:p w14:paraId="33182BF2" w14:textId="77777777" w:rsidR="00012178" w:rsidRDefault="00012178" w:rsidP="002F2C4A">
      <w:pPr>
        <w:pStyle w:val="Code"/>
        <w:rPr>
          <w:lang w:eastAsia="en-GB"/>
        </w:rPr>
      </w:pPr>
      <w:r>
        <w:rPr>
          <w:lang w:eastAsia="en-GB"/>
        </w:rPr>
        <w:t xml:space="preserve">                </w:t>
      </w:r>
      <w:r w:rsidR="005D0EC5" w:rsidRPr="005D0EC5">
        <w:rPr>
          <w:lang w:eastAsia="en-GB"/>
        </w:rPr>
        <w:t>"The Quit variant has no data to destructure."</w:t>
      </w:r>
    </w:p>
    <w:p w14:paraId="73BFFBCB" w14:textId="2394EEEA" w:rsidR="005D0EC5" w:rsidRPr="005D0EC5" w:rsidRDefault="00012178" w:rsidP="002F2C4A">
      <w:pPr>
        <w:pStyle w:val="Code"/>
        <w:rPr>
          <w:lang w:eastAsia="en-GB"/>
        </w:rPr>
      </w:pPr>
      <w:r>
        <w:rPr>
          <w:lang w:eastAsia="en-GB"/>
        </w:rPr>
        <w:t xml:space="preserve">            </w:t>
      </w:r>
      <w:r w:rsidR="005D0EC5" w:rsidRPr="005D0EC5">
        <w:rPr>
          <w:lang w:eastAsia="en-GB"/>
        </w:rPr>
        <w:t>)</w:t>
      </w:r>
      <w:r>
        <w:rPr>
          <w:lang w:eastAsia="en-GB"/>
        </w:rPr>
        <w:t>;</w:t>
      </w:r>
    </w:p>
    <w:p w14:paraId="272B9F4C" w14:textId="77777777" w:rsidR="005D0EC5" w:rsidRPr="005D0EC5" w:rsidRDefault="005D0EC5" w:rsidP="002F2C4A">
      <w:pPr>
        <w:pStyle w:val="Code"/>
        <w:rPr>
          <w:lang w:eastAsia="en-GB"/>
        </w:rPr>
      </w:pPr>
      <w:r w:rsidRPr="005D0EC5">
        <w:rPr>
          <w:lang w:eastAsia="en-GB"/>
        </w:rPr>
        <w:t xml:space="preserve">        }</w:t>
      </w:r>
    </w:p>
    <w:p w14:paraId="4F8AE686" w14:textId="1857385E" w:rsidR="005D0EC5" w:rsidRPr="005D0EC5" w:rsidRDefault="005D0EC5" w:rsidP="002F2C4A">
      <w:pPr>
        <w:pStyle w:val="Code"/>
        <w:rPr>
          <w:lang w:eastAsia="en-GB"/>
        </w:rPr>
      </w:pPr>
      <w:r w:rsidRPr="005D0EC5">
        <w:rPr>
          <w:lang w:eastAsia="en-GB"/>
        </w:rPr>
        <w:t xml:space="preserve">      </w:t>
      </w:r>
      <w:r w:rsidR="002F2C4A" w:rsidRPr="009101ED">
        <w:rPr>
          <w:rStyle w:val="CodeAnnotation"/>
        </w:rPr>
        <w:t>3</w:t>
      </w:r>
      <w:r w:rsidRPr="005D0EC5">
        <w:rPr>
          <w:lang w:eastAsia="en-GB"/>
        </w:rPr>
        <w:t xml:space="preserve"> Message::Move { x, y } =&gt; {</w:t>
      </w:r>
    </w:p>
    <w:p w14:paraId="1EBA7A33" w14:textId="77777777" w:rsidR="005D0EC5" w:rsidRPr="005D0EC5" w:rsidRDefault="005D0EC5" w:rsidP="002F2C4A">
      <w:pPr>
        <w:pStyle w:val="Code"/>
        <w:rPr>
          <w:lang w:eastAsia="en-GB"/>
        </w:rPr>
      </w:pPr>
      <w:r w:rsidRPr="005D0EC5">
        <w:rPr>
          <w:lang w:eastAsia="en-GB"/>
        </w:rPr>
        <w:t xml:space="preserve">            println!(</w:t>
      </w:r>
    </w:p>
    <w:p w14:paraId="72EEAFFF" w14:textId="5553DE36" w:rsidR="005D0EC5" w:rsidRPr="005D0EC5" w:rsidRDefault="005D0EC5" w:rsidP="002F2C4A">
      <w:pPr>
        <w:pStyle w:val="Code"/>
        <w:rPr>
          <w:lang w:eastAsia="en-GB"/>
        </w:rPr>
      </w:pPr>
      <w:r w:rsidRPr="005D0EC5">
        <w:rPr>
          <w:lang w:eastAsia="en-GB"/>
        </w:rPr>
        <w:t xml:space="preserve">                "Move in the x dir {</w:t>
      </w:r>
      <w:r w:rsidR="00012178">
        <w:rPr>
          <w:lang w:eastAsia="en-GB"/>
        </w:rPr>
        <w:t>x</w:t>
      </w:r>
      <w:r w:rsidRPr="005D0EC5">
        <w:rPr>
          <w:lang w:eastAsia="en-GB"/>
        </w:rPr>
        <w:t>}</w:t>
      </w:r>
      <w:r w:rsidR="00012178">
        <w:rPr>
          <w:lang w:eastAsia="en-GB"/>
        </w:rPr>
        <w:t>,</w:t>
      </w:r>
      <w:r w:rsidRPr="005D0EC5">
        <w:rPr>
          <w:lang w:eastAsia="en-GB"/>
        </w:rPr>
        <w:t xml:space="preserve"> in the y dir {</w:t>
      </w:r>
      <w:r w:rsidR="00012178">
        <w:rPr>
          <w:lang w:eastAsia="en-GB"/>
        </w:rPr>
        <w:t>y</w:t>
      </w:r>
      <w:r w:rsidRPr="005D0EC5">
        <w:rPr>
          <w:lang w:eastAsia="en-GB"/>
        </w:rPr>
        <w:t>}"</w:t>
      </w:r>
    </w:p>
    <w:p w14:paraId="187ADC11" w14:textId="77777777" w:rsidR="005D0EC5" w:rsidRPr="005D0EC5" w:rsidRDefault="005D0EC5" w:rsidP="002F2C4A">
      <w:pPr>
        <w:pStyle w:val="Code"/>
        <w:rPr>
          <w:lang w:eastAsia="en-GB"/>
        </w:rPr>
      </w:pPr>
      <w:r w:rsidRPr="005D0EC5">
        <w:rPr>
          <w:lang w:eastAsia="en-GB"/>
        </w:rPr>
        <w:t xml:space="preserve">            );</w:t>
      </w:r>
    </w:p>
    <w:p w14:paraId="3C592595" w14:textId="77777777" w:rsidR="005D0EC5" w:rsidRPr="005D0EC5" w:rsidRDefault="005D0EC5" w:rsidP="002F2C4A">
      <w:pPr>
        <w:pStyle w:val="Code"/>
        <w:rPr>
          <w:lang w:eastAsia="en-GB"/>
        </w:rPr>
      </w:pPr>
      <w:r w:rsidRPr="005D0EC5">
        <w:rPr>
          <w:lang w:eastAsia="en-GB"/>
        </w:rPr>
        <w:t xml:space="preserve">        }</w:t>
      </w:r>
    </w:p>
    <w:p w14:paraId="293B9E98" w14:textId="77777777" w:rsidR="00E60F83" w:rsidRDefault="005D0EC5" w:rsidP="002F2C4A">
      <w:pPr>
        <w:pStyle w:val="Code"/>
        <w:rPr>
          <w:lang w:eastAsia="en-GB"/>
        </w:rPr>
      </w:pPr>
      <w:r w:rsidRPr="005D0EC5">
        <w:rPr>
          <w:lang w:eastAsia="en-GB"/>
        </w:rPr>
        <w:t xml:space="preserve">      </w:t>
      </w:r>
      <w:r w:rsidR="002F2C4A" w:rsidRPr="009101ED">
        <w:rPr>
          <w:rStyle w:val="CodeAnnotation"/>
        </w:rPr>
        <w:t>4</w:t>
      </w:r>
      <w:r w:rsidRPr="005D0EC5">
        <w:rPr>
          <w:lang w:eastAsia="en-GB"/>
        </w:rPr>
        <w:t xml:space="preserve"> Message::Write(text) =&gt; </w:t>
      </w:r>
      <w:r w:rsidR="00E60F83">
        <w:rPr>
          <w:lang w:eastAsia="en-GB"/>
        </w:rPr>
        <w:t>{</w:t>
      </w:r>
    </w:p>
    <w:p w14:paraId="4303A1D1" w14:textId="5C4CD41B" w:rsidR="005D0EC5" w:rsidRDefault="00E60F83" w:rsidP="002F2C4A">
      <w:pPr>
        <w:pStyle w:val="Code"/>
        <w:rPr>
          <w:lang w:eastAsia="en-GB"/>
        </w:rPr>
      </w:pPr>
      <w:r>
        <w:rPr>
          <w:lang w:eastAsia="en-GB"/>
        </w:rPr>
        <w:t xml:space="preserve">            </w:t>
      </w:r>
      <w:r w:rsidR="005D0EC5" w:rsidRPr="005D0EC5">
        <w:rPr>
          <w:lang w:eastAsia="en-GB"/>
        </w:rPr>
        <w:t>println!("Text message: {</w:t>
      </w:r>
      <w:r>
        <w:rPr>
          <w:lang w:eastAsia="en-GB"/>
        </w:rPr>
        <w:t>text</w:t>
      </w:r>
      <w:r w:rsidR="005D0EC5" w:rsidRPr="005D0EC5">
        <w:rPr>
          <w:lang w:eastAsia="en-GB"/>
        </w:rPr>
        <w:t>}"</w:t>
      </w:r>
      <w:r w:rsidRPr="005D0EC5">
        <w:rPr>
          <w:lang w:eastAsia="en-GB"/>
        </w:rPr>
        <w:t>)</w:t>
      </w:r>
      <w:r>
        <w:rPr>
          <w:lang w:eastAsia="en-GB"/>
        </w:rPr>
        <w:t>;</w:t>
      </w:r>
    </w:p>
    <w:p w14:paraId="0CDB97A9" w14:textId="1C7B09D4" w:rsidR="00E60F83" w:rsidRPr="005D0EC5" w:rsidRDefault="00E60F83" w:rsidP="002F2C4A">
      <w:pPr>
        <w:pStyle w:val="Code"/>
        <w:rPr>
          <w:lang w:eastAsia="en-GB"/>
        </w:rPr>
      </w:pPr>
      <w:r>
        <w:rPr>
          <w:lang w:eastAsia="en-GB"/>
        </w:rPr>
        <w:t xml:space="preserve">        }</w:t>
      </w:r>
    </w:p>
    <w:p w14:paraId="7D639CD9" w14:textId="7F233B00" w:rsidR="005D0EC5" w:rsidRPr="005D0EC5" w:rsidRDefault="005D0EC5" w:rsidP="002F2C4A">
      <w:pPr>
        <w:pStyle w:val="Code"/>
        <w:rPr>
          <w:lang w:eastAsia="en-GB"/>
        </w:rPr>
      </w:pPr>
      <w:r w:rsidRPr="005D0EC5">
        <w:rPr>
          <w:lang w:eastAsia="en-GB"/>
        </w:rPr>
        <w:t xml:space="preserve">      </w:t>
      </w:r>
      <w:r w:rsidR="002F2C4A" w:rsidRPr="009101ED">
        <w:rPr>
          <w:rStyle w:val="CodeAnnotation"/>
        </w:rPr>
        <w:t>5</w:t>
      </w:r>
      <w:r w:rsidRPr="005D0EC5">
        <w:rPr>
          <w:lang w:eastAsia="en-GB"/>
        </w:rPr>
        <w:t xml:space="preserve"> Message::ChangeColor(r, g, b) =&gt; println!(</w:t>
      </w:r>
    </w:p>
    <w:p w14:paraId="1D2CFE3A" w14:textId="63CBD29B" w:rsidR="005D0EC5" w:rsidRPr="005D0EC5" w:rsidRDefault="005D0EC5" w:rsidP="00E60F83">
      <w:pPr>
        <w:pStyle w:val="Code"/>
        <w:rPr>
          <w:lang w:eastAsia="en-GB"/>
        </w:rPr>
      </w:pPr>
      <w:r w:rsidRPr="005D0EC5">
        <w:rPr>
          <w:lang w:eastAsia="en-GB"/>
        </w:rPr>
        <w:t xml:space="preserve">            "Change color to red {</w:t>
      </w:r>
      <w:r w:rsidR="00E60F83">
        <w:rPr>
          <w:lang w:eastAsia="en-GB"/>
        </w:rPr>
        <w:t>r</w:t>
      </w:r>
      <w:r w:rsidRPr="005D0EC5">
        <w:rPr>
          <w:lang w:eastAsia="en-GB"/>
        </w:rPr>
        <w:t>}, green {</w:t>
      </w:r>
      <w:r w:rsidR="00E60F83">
        <w:rPr>
          <w:lang w:eastAsia="en-GB"/>
        </w:rPr>
        <w:t>g</w:t>
      </w:r>
      <w:r w:rsidRPr="005D0EC5">
        <w:rPr>
          <w:lang w:eastAsia="en-GB"/>
        </w:rPr>
        <w:t>}, and blue {</w:t>
      </w:r>
      <w:r w:rsidR="00E60F83">
        <w:rPr>
          <w:lang w:eastAsia="en-GB"/>
        </w:rPr>
        <w:t>b</w:t>
      </w:r>
      <w:r w:rsidRPr="005D0EC5">
        <w:rPr>
          <w:lang w:eastAsia="en-GB"/>
        </w:rPr>
        <w:t>}"</w:t>
      </w:r>
    </w:p>
    <w:p w14:paraId="6221B722" w14:textId="77777777" w:rsidR="005D0EC5" w:rsidRPr="005D0EC5" w:rsidRDefault="005D0EC5" w:rsidP="002F2C4A">
      <w:pPr>
        <w:pStyle w:val="Code"/>
        <w:rPr>
          <w:lang w:eastAsia="en-GB"/>
        </w:rPr>
      </w:pPr>
      <w:r w:rsidRPr="005D0EC5">
        <w:rPr>
          <w:lang w:eastAsia="en-GB"/>
        </w:rPr>
        <w:t xml:space="preserve">        ),</w:t>
      </w:r>
    </w:p>
    <w:p w14:paraId="427B78CE" w14:textId="77777777" w:rsidR="005D0EC5" w:rsidRPr="005D0EC5" w:rsidRDefault="005D0EC5" w:rsidP="002F2C4A">
      <w:pPr>
        <w:pStyle w:val="Code"/>
        <w:rPr>
          <w:lang w:eastAsia="en-GB"/>
        </w:rPr>
      </w:pPr>
      <w:r w:rsidRPr="005D0EC5">
        <w:rPr>
          <w:lang w:eastAsia="en-GB"/>
        </w:rPr>
        <w:t xml:space="preserve">    }</w:t>
      </w:r>
    </w:p>
    <w:p w14:paraId="15D64E6E" w14:textId="77777777" w:rsidR="005D0EC5" w:rsidRPr="005D0EC5" w:rsidRDefault="005D0EC5" w:rsidP="002F2C4A">
      <w:pPr>
        <w:pStyle w:val="Code"/>
        <w:rPr>
          <w:lang w:eastAsia="en-GB"/>
        </w:rPr>
      </w:pPr>
      <w:r w:rsidRPr="005D0EC5">
        <w:rPr>
          <w:lang w:eastAsia="en-GB"/>
        </w:rPr>
        <w:t>}</w:t>
      </w:r>
    </w:p>
    <w:p w14:paraId="598B9266" w14:textId="28F66244" w:rsidR="005D0EC5" w:rsidRPr="005D0EC5" w:rsidRDefault="005D0EC5" w:rsidP="004E37F2">
      <w:pPr>
        <w:pStyle w:val="CodeListingCaption"/>
        <w:rPr>
          <w:lang w:eastAsia="en-GB"/>
        </w:rPr>
      </w:pPr>
      <w:r w:rsidRPr="005D0EC5">
        <w:rPr>
          <w:lang w:eastAsia="en-GB"/>
        </w:rPr>
        <w:t>Destructuring enum variants that hold different kinds of values</w:t>
      </w:r>
    </w:p>
    <w:p w14:paraId="5A7C34FC" w14:textId="1D5B7501" w:rsidR="005D0EC5" w:rsidRPr="005D0EC5" w:rsidRDefault="005D0EC5" w:rsidP="005D0EC5">
      <w:pPr>
        <w:pStyle w:val="Body"/>
        <w:rPr>
          <w:lang w:eastAsia="en-GB"/>
        </w:rPr>
      </w:pPr>
      <w:r w:rsidRPr="005D0EC5">
        <w:t xml:space="preserve">This code will print </w:t>
      </w:r>
      <w:r w:rsidRPr="00261C3B">
        <w:rPr>
          <w:rStyle w:val="Literal"/>
        </w:rPr>
        <w:t>Change color to red 0, green 160, and blue 255</w:t>
      </w:r>
      <w:r w:rsidRPr="005D0EC5">
        <w:t xml:space="preserve">. Try changing the value of </w:t>
      </w:r>
      <w:r w:rsidRPr="00261C3B">
        <w:rPr>
          <w:rStyle w:val="Literal"/>
        </w:rPr>
        <w:t>msg</w:t>
      </w:r>
      <w:r w:rsidRPr="005D0EC5">
        <w:rPr>
          <w:lang w:eastAsia="en-GB"/>
        </w:rPr>
        <w:t xml:space="preserve"> </w:t>
      </w:r>
      <w:r w:rsidR="009101ED" w:rsidRPr="009101ED">
        <w:rPr>
          <w:rStyle w:val="CodeAnnotation"/>
        </w:rPr>
        <w:t>1</w:t>
      </w:r>
      <w:r w:rsidRPr="005D0EC5">
        <w:rPr>
          <w:lang w:eastAsia="en-GB"/>
        </w:rPr>
        <w:t xml:space="preserve"> to see the code from the other arms run.</w:t>
      </w:r>
    </w:p>
    <w:p w14:paraId="6A0990E5" w14:textId="6C68E7BF" w:rsidR="005D0EC5" w:rsidRPr="005D0EC5" w:rsidRDefault="005D0EC5" w:rsidP="005D0EC5">
      <w:pPr>
        <w:pStyle w:val="Body"/>
        <w:rPr>
          <w:lang w:eastAsia="en-GB"/>
        </w:rPr>
      </w:pPr>
      <w:r w:rsidRPr="005D0EC5">
        <w:rPr>
          <w:lang w:eastAsia="en-GB"/>
        </w:rPr>
        <w:t xml:space="preserve">For enum variants without any data, like </w:t>
      </w:r>
      <w:r w:rsidRPr="00261C3B">
        <w:rPr>
          <w:rStyle w:val="Literal"/>
        </w:rPr>
        <w:t>Message::Quit</w:t>
      </w:r>
      <w:r w:rsidRPr="005D0EC5">
        <w:t xml:space="preserve"> </w:t>
      </w:r>
      <w:r w:rsidR="009101ED" w:rsidRPr="009101ED">
        <w:rPr>
          <w:rStyle w:val="CodeAnnotation"/>
        </w:rPr>
        <w:t>2</w:t>
      </w:r>
      <w:r w:rsidRPr="005D0EC5">
        <w:t xml:space="preserve">, we can’t destructure the value any further. We can only match on the literal </w:t>
      </w:r>
      <w:r w:rsidRPr="00261C3B">
        <w:rPr>
          <w:rStyle w:val="Literal"/>
        </w:rPr>
        <w:t>Message::Quit</w:t>
      </w:r>
      <w:r w:rsidRPr="005D0EC5">
        <w:rPr>
          <w:lang w:eastAsia="en-GB"/>
        </w:rPr>
        <w:t xml:space="preserve"> value, and no variables are in that pattern.</w:t>
      </w:r>
    </w:p>
    <w:p w14:paraId="0C0889DF" w14:textId="042395CB" w:rsidR="005D0EC5" w:rsidRPr="005D0EC5" w:rsidRDefault="005D0EC5" w:rsidP="005D0EC5">
      <w:pPr>
        <w:pStyle w:val="Body"/>
        <w:rPr>
          <w:lang w:eastAsia="en-GB"/>
        </w:rPr>
      </w:pPr>
      <w:r w:rsidRPr="005D0EC5">
        <w:rPr>
          <w:lang w:eastAsia="en-GB"/>
        </w:rPr>
        <w:t xml:space="preserve">For struct-like enum variants, such as </w:t>
      </w:r>
      <w:r w:rsidRPr="00261C3B">
        <w:rPr>
          <w:rStyle w:val="Literal"/>
        </w:rPr>
        <w:t>Message::Move</w:t>
      </w:r>
      <w:r w:rsidRPr="005D0EC5">
        <w:rPr>
          <w:lang w:eastAsia="en-GB"/>
        </w:rPr>
        <w:t xml:space="preserve"> </w:t>
      </w:r>
      <w:r w:rsidR="009101ED" w:rsidRPr="009101ED">
        <w:rPr>
          <w:rStyle w:val="CodeAnnotation"/>
        </w:rPr>
        <w:t>3</w:t>
      </w:r>
      <w:r w:rsidRPr="005D0EC5">
        <w:rPr>
          <w:lang w:eastAsia="en-GB"/>
        </w:rPr>
        <w:t>, we can use a</w:t>
      </w:r>
      <w:r>
        <w:rPr>
          <w:lang w:eastAsia="en-GB"/>
        </w:rPr>
        <w:t xml:space="preserve"> </w:t>
      </w:r>
      <w:r w:rsidRPr="005D0EC5">
        <w:rPr>
          <w:lang w:eastAsia="en-GB"/>
        </w:rPr>
        <w:t>pattern similar to the pattern we specify to match structs. After the variant</w:t>
      </w:r>
      <w:r>
        <w:rPr>
          <w:lang w:eastAsia="en-GB"/>
        </w:rPr>
        <w:t xml:space="preserve"> </w:t>
      </w:r>
      <w:r w:rsidRPr="005D0EC5">
        <w:rPr>
          <w:lang w:eastAsia="en-GB"/>
        </w:rPr>
        <w:t>name, we place curly brackets and then list the fields with variables so we</w:t>
      </w:r>
      <w:r>
        <w:rPr>
          <w:lang w:eastAsia="en-GB"/>
        </w:rPr>
        <w:t xml:space="preserve"> </w:t>
      </w:r>
      <w:r w:rsidRPr="005D0EC5">
        <w:rPr>
          <w:lang w:eastAsia="en-GB"/>
        </w:rPr>
        <w:t>break apart the pieces to use in the code for this arm. Here we use the</w:t>
      </w:r>
      <w:r>
        <w:rPr>
          <w:lang w:eastAsia="en-GB"/>
        </w:rPr>
        <w:t xml:space="preserve"> </w:t>
      </w:r>
      <w:r w:rsidRPr="005D0EC5">
        <w:rPr>
          <w:lang w:eastAsia="en-GB"/>
        </w:rPr>
        <w:t>shorthand form as we did in Listing 18-13.</w:t>
      </w:r>
    </w:p>
    <w:p w14:paraId="3E9DD9F9" w14:textId="6BE72B20" w:rsidR="005D0EC5" w:rsidRPr="005D0EC5" w:rsidRDefault="005D0EC5" w:rsidP="005D0EC5">
      <w:pPr>
        <w:pStyle w:val="Body"/>
        <w:rPr>
          <w:lang w:eastAsia="en-GB"/>
        </w:rPr>
      </w:pPr>
      <w:r w:rsidRPr="005D0EC5">
        <w:rPr>
          <w:lang w:eastAsia="en-GB"/>
        </w:rPr>
        <w:t xml:space="preserve">For tuple-like enum variants, like </w:t>
      </w:r>
      <w:r w:rsidRPr="00261C3B">
        <w:rPr>
          <w:rStyle w:val="Literal"/>
        </w:rPr>
        <w:t>Message::Write</w:t>
      </w:r>
      <w:r w:rsidRPr="005D0EC5">
        <w:t xml:space="preserve"> that holds a tuple with one element </w:t>
      </w:r>
      <w:r w:rsidR="009101ED" w:rsidRPr="009101ED">
        <w:rPr>
          <w:rStyle w:val="CodeAnnotation"/>
        </w:rPr>
        <w:t>4</w:t>
      </w:r>
      <w:r w:rsidRPr="005D0EC5">
        <w:t xml:space="preserve"> and </w:t>
      </w:r>
      <w:r w:rsidRPr="00261C3B">
        <w:rPr>
          <w:rStyle w:val="Literal"/>
        </w:rPr>
        <w:t>Message::ChangeColor</w:t>
      </w:r>
      <w:r w:rsidRPr="005D0EC5">
        <w:rPr>
          <w:lang w:eastAsia="en-GB"/>
        </w:rPr>
        <w:t xml:space="preserve"> that holds a tuple with three elements</w:t>
      </w:r>
      <w:r>
        <w:rPr>
          <w:lang w:eastAsia="en-GB"/>
        </w:rPr>
        <w:t xml:space="preserve"> </w:t>
      </w:r>
      <w:r w:rsidR="009101ED" w:rsidRPr="009101ED">
        <w:rPr>
          <w:rStyle w:val="CodeAnnotation"/>
        </w:rPr>
        <w:t>5</w:t>
      </w:r>
      <w:r w:rsidRPr="005D0EC5">
        <w:rPr>
          <w:lang w:eastAsia="en-GB"/>
        </w:rPr>
        <w:t>, the pattern is similar to the pattern we specify to match tuples. The</w:t>
      </w:r>
      <w:r>
        <w:rPr>
          <w:lang w:eastAsia="en-GB"/>
        </w:rPr>
        <w:t xml:space="preserve"> </w:t>
      </w:r>
      <w:r w:rsidRPr="005D0EC5">
        <w:rPr>
          <w:lang w:eastAsia="en-GB"/>
        </w:rPr>
        <w:t>number of variables in the pattern must match the number of elements in the</w:t>
      </w:r>
      <w:r>
        <w:rPr>
          <w:lang w:eastAsia="en-GB"/>
        </w:rPr>
        <w:t xml:space="preserve"> </w:t>
      </w:r>
      <w:r w:rsidRPr="005D0EC5">
        <w:rPr>
          <w:lang w:eastAsia="en-GB"/>
        </w:rPr>
        <w:t>variant we’re matching.</w:t>
      </w:r>
    </w:p>
    <w:bookmarkStart w:id="67" w:name="destructuring-nested-structs-and-enums"/>
    <w:bookmarkStart w:id="68" w:name="_Toc106714978"/>
    <w:bookmarkEnd w:id="67"/>
    <w:p w14:paraId="48BFF482" w14:textId="0D3B0462" w:rsidR="005D0EC5" w:rsidRPr="005D0EC5" w:rsidRDefault="008A760F" w:rsidP="00261C3B">
      <w:pPr>
        <w:pStyle w:val="HeadC"/>
        <w:rPr>
          <w:lang w:eastAsia="en-GB"/>
        </w:rPr>
      </w:pPr>
      <w:r>
        <w:fldChar w:fldCharType="begin"/>
      </w:r>
      <w:r>
        <w:instrText xml:space="preserve"> XE "destructuring:of structs startRange" </w:instrText>
      </w:r>
      <w:r>
        <w:fldChar w:fldCharType="end"/>
      </w:r>
      <w:r>
        <w:fldChar w:fldCharType="begin"/>
      </w:r>
      <w:r>
        <w:instrText xml:space="preserve"> XE "structs:destructuring startRange" </w:instrText>
      </w:r>
      <w:r>
        <w:fldChar w:fldCharType="end"/>
      </w:r>
      <w:r w:rsidR="005D0EC5" w:rsidRPr="005D0EC5">
        <w:rPr>
          <w:lang w:eastAsia="en-GB"/>
        </w:rPr>
        <w:t>Destructuring Nested Structs and Enums</w:t>
      </w:r>
      <w:bookmarkEnd w:id="68"/>
    </w:p>
    <w:p w14:paraId="0713EAE8" w14:textId="6427FBF4" w:rsidR="005D0EC5" w:rsidRPr="005D0EC5" w:rsidRDefault="005D0EC5" w:rsidP="005D0EC5">
      <w:pPr>
        <w:pStyle w:val="Body"/>
        <w:rPr>
          <w:lang w:eastAsia="en-GB"/>
        </w:rPr>
      </w:pPr>
      <w:r w:rsidRPr="005D0EC5">
        <w:t xml:space="preserve">So far, our examples have all been matching structs or enums one level deep, but matching can work on nested items too! For example, we can refactor the code in Listing 18-15 to support RGB and HSV colors in the </w:t>
      </w:r>
      <w:r w:rsidRPr="00261C3B">
        <w:rPr>
          <w:rStyle w:val="Literal"/>
        </w:rPr>
        <w:t>ChangeColor</w:t>
      </w:r>
      <w:r>
        <w:rPr>
          <w:lang w:eastAsia="en-GB"/>
        </w:rPr>
        <w:t xml:space="preserve"> </w:t>
      </w:r>
      <w:r w:rsidRPr="005D0EC5">
        <w:rPr>
          <w:lang w:eastAsia="en-GB"/>
        </w:rPr>
        <w:t>message, as shown in Listing 18-16.</w:t>
      </w:r>
    </w:p>
    <w:p w14:paraId="7C290F92" w14:textId="1B105140" w:rsidR="000D6BB8" w:rsidRDefault="000D6BB8">
      <w:pPr>
        <w:pStyle w:val="CodeLabel"/>
        <w:rPr>
          <w:ins w:id="69" w:author="Carol Nichols" w:date="2022-08-29T15:13:00Z"/>
          <w:lang w:eastAsia="en-GB"/>
        </w:rPr>
        <w:pPrChange w:id="70" w:author="Carol Nichols" w:date="2022-08-29T15:13:00Z">
          <w:pPr>
            <w:pStyle w:val="Code"/>
          </w:pPr>
        </w:pPrChange>
      </w:pPr>
      <w:ins w:id="71" w:author="Carol Nichols" w:date="2022-08-29T15:13:00Z">
        <w:r>
          <w:rPr>
            <w:lang w:eastAsia="en-GB"/>
          </w:rPr>
          <w:t>src/main.rs</w:t>
        </w:r>
      </w:ins>
    </w:p>
    <w:p w14:paraId="22278B4B" w14:textId="3957E641" w:rsidR="005D0EC5" w:rsidRPr="005D0EC5" w:rsidRDefault="005D0EC5" w:rsidP="006C16E7">
      <w:pPr>
        <w:pStyle w:val="Code"/>
        <w:rPr>
          <w:lang w:eastAsia="en-GB"/>
        </w:rPr>
      </w:pPr>
      <w:r w:rsidRPr="005D0EC5">
        <w:rPr>
          <w:lang w:eastAsia="en-GB"/>
        </w:rPr>
        <w:t>enum Color {</w:t>
      </w:r>
    </w:p>
    <w:p w14:paraId="62177AE2" w14:textId="77777777" w:rsidR="005D0EC5" w:rsidRPr="005D0EC5" w:rsidRDefault="005D0EC5" w:rsidP="006C16E7">
      <w:pPr>
        <w:pStyle w:val="Code"/>
        <w:rPr>
          <w:lang w:eastAsia="en-GB"/>
        </w:rPr>
      </w:pPr>
      <w:r w:rsidRPr="005D0EC5">
        <w:rPr>
          <w:lang w:eastAsia="en-GB"/>
        </w:rPr>
        <w:t xml:space="preserve">    Rgb(i32, i32, i32),</w:t>
      </w:r>
    </w:p>
    <w:p w14:paraId="39D22A9C" w14:textId="77777777" w:rsidR="005D0EC5" w:rsidRPr="005D0EC5" w:rsidRDefault="005D0EC5" w:rsidP="006C16E7">
      <w:pPr>
        <w:pStyle w:val="Code"/>
        <w:rPr>
          <w:lang w:eastAsia="en-GB"/>
        </w:rPr>
      </w:pPr>
      <w:r w:rsidRPr="005D0EC5">
        <w:rPr>
          <w:lang w:eastAsia="en-GB"/>
        </w:rPr>
        <w:t xml:space="preserve">    Hsv(i32, i32, i32),</w:t>
      </w:r>
    </w:p>
    <w:p w14:paraId="4EB97BD6" w14:textId="77777777" w:rsidR="005D0EC5" w:rsidRPr="005D0EC5" w:rsidRDefault="005D0EC5" w:rsidP="006C16E7">
      <w:pPr>
        <w:pStyle w:val="Code"/>
        <w:rPr>
          <w:lang w:eastAsia="en-GB"/>
        </w:rPr>
      </w:pPr>
      <w:r w:rsidRPr="005D0EC5">
        <w:rPr>
          <w:lang w:eastAsia="en-GB"/>
        </w:rPr>
        <w:t>}</w:t>
      </w:r>
    </w:p>
    <w:p w14:paraId="3CD0A06D" w14:textId="77777777" w:rsidR="005D0EC5" w:rsidRPr="005D0EC5" w:rsidRDefault="005D0EC5" w:rsidP="006C16E7">
      <w:pPr>
        <w:pStyle w:val="Code"/>
        <w:rPr>
          <w:lang w:eastAsia="en-GB"/>
        </w:rPr>
      </w:pPr>
    </w:p>
    <w:p w14:paraId="2AA74DB7" w14:textId="77777777" w:rsidR="005D0EC5" w:rsidRPr="005D0EC5" w:rsidRDefault="005D0EC5" w:rsidP="006C16E7">
      <w:pPr>
        <w:pStyle w:val="Code"/>
        <w:rPr>
          <w:lang w:eastAsia="en-GB"/>
        </w:rPr>
      </w:pPr>
      <w:r w:rsidRPr="005D0EC5">
        <w:rPr>
          <w:lang w:eastAsia="en-GB"/>
        </w:rPr>
        <w:t>enum Message {</w:t>
      </w:r>
    </w:p>
    <w:p w14:paraId="6F5D3055" w14:textId="77777777" w:rsidR="005D0EC5" w:rsidRPr="005D0EC5" w:rsidRDefault="005D0EC5" w:rsidP="006C16E7">
      <w:pPr>
        <w:pStyle w:val="Code"/>
        <w:rPr>
          <w:lang w:eastAsia="en-GB"/>
        </w:rPr>
      </w:pPr>
      <w:r w:rsidRPr="005D0EC5">
        <w:rPr>
          <w:lang w:eastAsia="en-GB"/>
        </w:rPr>
        <w:t xml:space="preserve">    Quit,</w:t>
      </w:r>
    </w:p>
    <w:p w14:paraId="65141853" w14:textId="77777777" w:rsidR="005D0EC5" w:rsidRPr="005D0EC5" w:rsidRDefault="005D0EC5" w:rsidP="006C16E7">
      <w:pPr>
        <w:pStyle w:val="Code"/>
        <w:rPr>
          <w:lang w:eastAsia="en-GB"/>
        </w:rPr>
      </w:pPr>
      <w:r w:rsidRPr="005D0EC5">
        <w:rPr>
          <w:lang w:eastAsia="en-GB"/>
        </w:rPr>
        <w:t xml:space="preserve">    Move { x: i32, y: i32 },</w:t>
      </w:r>
    </w:p>
    <w:p w14:paraId="4EF61446" w14:textId="77777777" w:rsidR="005D0EC5" w:rsidRPr="005D0EC5" w:rsidRDefault="005D0EC5" w:rsidP="006C16E7">
      <w:pPr>
        <w:pStyle w:val="Code"/>
        <w:rPr>
          <w:lang w:eastAsia="en-GB"/>
        </w:rPr>
      </w:pPr>
      <w:r w:rsidRPr="005D0EC5">
        <w:rPr>
          <w:lang w:eastAsia="en-GB"/>
        </w:rPr>
        <w:t xml:space="preserve">    Write(String),</w:t>
      </w:r>
    </w:p>
    <w:p w14:paraId="51749F64" w14:textId="77777777" w:rsidR="005D0EC5" w:rsidRPr="005D0EC5" w:rsidRDefault="005D0EC5" w:rsidP="006C16E7">
      <w:pPr>
        <w:pStyle w:val="Code"/>
        <w:rPr>
          <w:lang w:eastAsia="en-GB"/>
        </w:rPr>
      </w:pPr>
      <w:r w:rsidRPr="005D0EC5">
        <w:rPr>
          <w:lang w:eastAsia="en-GB"/>
        </w:rPr>
        <w:t xml:space="preserve">    ChangeColor(Color),</w:t>
      </w:r>
    </w:p>
    <w:p w14:paraId="021390A1" w14:textId="77777777" w:rsidR="005D0EC5" w:rsidRPr="005D0EC5" w:rsidRDefault="005D0EC5" w:rsidP="006C16E7">
      <w:pPr>
        <w:pStyle w:val="Code"/>
        <w:rPr>
          <w:lang w:eastAsia="en-GB"/>
        </w:rPr>
      </w:pPr>
      <w:r w:rsidRPr="005D0EC5">
        <w:rPr>
          <w:lang w:eastAsia="en-GB"/>
        </w:rPr>
        <w:t>}</w:t>
      </w:r>
    </w:p>
    <w:p w14:paraId="43A02709" w14:textId="77777777" w:rsidR="005D0EC5" w:rsidRPr="005D0EC5" w:rsidRDefault="005D0EC5" w:rsidP="006C16E7">
      <w:pPr>
        <w:pStyle w:val="Code"/>
        <w:rPr>
          <w:lang w:eastAsia="en-GB"/>
        </w:rPr>
      </w:pPr>
    </w:p>
    <w:p w14:paraId="72066719" w14:textId="77777777" w:rsidR="005D0EC5" w:rsidRPr="005D0EC5" w:rsidRDefault="005D0EC5" w:rsidP="006C16E7">
      <w:pPr>
        <w:pStyle w:val="Code"/>
        <w:rPr>
          <w:lang w:eastAsia="en-GB"/>
        </w:rPr>
      </w:pPr>
      <w:r w:rsidRPr="005D0EC5">
        <w:rPr>
          <w:lang w:eastAsia="en-GB"/>
        </w:rPr>
        <w:t>fn main() {</w:t>
      </w:r>
    </w:p>
    <w:p w14:paraId="7AAE3153" w14:textId="77777777" w:rsidR="005D0EC5" w:rsidRPr="005D0EC5" w:rsidRDefault="005D0EC5" w:rsidP="006C16E7">
      <w:pPr>
        <w:pStyle w:val="Code"/>
        <w:rPr>
          <w:lang w:eastAsia="en-GB"/>
        </w:rPr>
      </w:pPr>
      <w:r w:rsidRPr="005D0EC5">
        <w:rPr>
          <w:lang w:eastAsia="en-GB"/>
        </w:rPr>
        <w:t xml:space="preserve">    let msg = Message::ChangeColor(Color::Hsv(0, 160, 255));</w:t>
      </w:r>
    </w:p>
    <w:p w14:paraId="07A7381D" w14:textId="77777777" w:rsidR="005D0EC5" w:rsidRPr="005D0EC5" w:rsidRDefault="005D0EC5" w:rsidP="006C16E7">
      <w:pPr>
        <w:pStyle w:val="Code"/>
        <w:rPr>
          <w:lang w:eastAsia="en-GB"/>
        </w:rPr>
      </w:pPr>
    </w:p>
    <w:p w14:paraId="352066DC" w14:textId="77777777" w:rsidR="005D0EC5" w:rsidRPr="005D0EC5" w:rsidRDefault="005D0EC5" w:rsidP="006C16E7">
      <w:pPr>
        <w:pStyle w:val="Code"/>
        <w:rPr>
          <w:lang w:eastAsia="en-GB"/>
        </w:rPr>
      </w:pPr>
      <w:r w:rsidRPr="005D0EC5">
        <w:rPr>
          <w:lang w:eastAsia="en-GB"/>
        </w:rPr>
        <w:t xml:space="preserve">    match msg {</w:t>
      </w:r>
    </w:p>
    <w:p w14:paraId="3716D3D9" w14:textId="77777777" w:rsidR="005D0EC5" w:rsidRPr="005D0EC5" w:rsidRDefault="005D0EC5" w:rsidP="006C16E7">
      <w:pPr>
        <w:pStyle w:val="Code"/>
        <w:rPr>
          <w:lang w:eastAsia="en-GB"/>
        </w:rPr>
      </w:pPr>
      <w:r w:rsidRPr="005D0EC5">
        <w:rPr>
          <w:lang w:eastAsia="en-GB"/>
        </w:rPr>
        <w:t xml:space="preserve">        Message::ChangeColor(Color::Rgb(r, g, b)) =&gt; println!(</w:t>
      </w:r>
    </w:p>
    <w:p w14:paraId="3DBE6F5D" w14:textId="57D4D2A9" w:rsidR="005D0EC5" w:rsidRPr="005D0EC5" w:rsidRDefault="005D0EC5" w:rsidP="00D12F24">
      <w:pPr>
        <w:pStyle w:val="Code"/>
        <w:rPr>
          <w:lang w:eastAsia="en-GB"/>
        </w:rPr>
      </w:pPr>
      <w:r w:rsidRPr="005D0EC5">
        <w:rPr>
          <w:lang w:eastAsia="en-GB"/>
        </w:rPr>
        <w:t xml:space="preserve">            "Change color to red {</w:t>
      </w:r>
      <w:r w:rsidR="00D12F24">
        <w:rPr>
          <w:lang w:eastAsia="en-GB"/>
        </w:rPr>
        <w:t>r</w:t>
      </w:r>
      <w:r w:rsidRPr="005D0EC5">
        <w:rPr>
          <w:lang w:eastAsia="en-GB"/>
        </w:rPr>
        <w:t>}, green {</w:t>
      </w:r>
      <w:r w:rsidR="00D12F24">
        <w:rPr>
          <w:lang w:eastAsia="en-GB"/>
        </w:rPr>
        <w:t>g</w:t>
      </w:r>
      <w:r w:rsidRPr="005D0EC5">
        <w:rPr>
          <w:lang w:eastAsia="en-GB"/>
        </w:rPr>
        <w:t>}, and blue {</w:t>
      </w:r>
      <w:r w:rsidR="00D12F24">
        <w:rPr>
          <w:lang w:eastAsia="en-GB"/>
        </w:rPr>
        <w:t>b</w:t>
      </w:r>
      <w:r w:rsidRPr="005D0EC5">
        <w:rPr>
          <w:lang w:eastAsia="en-GB"/>
        </w:rPr>
        <w:t>}"</w:t>
      </w:r>
    </w:p>
    <w:p w14:paraId="4DC3222C" w14:textId="77777777" w:rsidR="005D0EC5" w:rsidRPr="005D0EC5" w:rsidRDefault="005D0EC5" w:rsidP="006C16E7">
      <w:pPr>
        <w:pStyle w:val="Code"/>
        <w:rPr>
          <w:lang w:eastAsia="en-GB"/>
        </w:rPr>
      </w:pPr>
      <w:r w:rsidRPr="005D0EC5">
        <w:rPr>
          <w:lang w:eastAsia="en-GB"/>
        </w:rPr>
        <w:t xml:space="preserve">        ),</w:t>
      </w:r>
    </w:p>
    <w:p w14:paraId="5202C53B" w14:textId="77777777" w:rsidR="005D0EC5" w:rsidRPr="005D0EC5" w:rsidRDefault="005D0EC5" w:rsidP="006C16E7">
      <w:pPr>
        <w:pStyle w:val="Code"/>
        <w:rPr>
          <w:lang w:eastAsia="en-GB"/>
        </w:rPr>
      </w:pPr>
      <w:r w:rsidRPr="005D0EC5">
        <w:rPr>
          <w:lang w:eastAsia="en-GB"/>
        </w:rPr>
        <w:t xml:space="preserve">        Message::ChangeColor(Color::Hsv(h, s, v)) =&gt; println!(</w:t>
      </w:r>
    </w:p>
    <w:p w14:paraId="4F553AB4" w14:textId="0E30029D" w:rsidR="005D0EC5" w:rsidRPr="005D0EC5" w:rsidRDefault="005D0EC5" w:rsidP="006C16E7">
      <w:pPr>
        <w:pStyle w:val="Code"/>
        <w:rPr>
          <w:lang w:eastAsia="en-GB"/>
        </w:rPr>
      </w:pPr>
      <w:r w:rsidRPr="005D0EC5">
        <w:rPr>
          <w:lang w:eastAsia="en-GB"/>
        </w:rPr>
        <w:t xml:space="preserve">            "Change color to hue {</w:t>
      </w:r>
      <w:r w:rsidR="005E3ECE">
        <w:rPr>
          <w:lang w:eastAsia="en-GB"/>
        </w:rPr>
        <w:t>h</w:t>
      </w:r>
      <w:r w:rsidRPr="005D0EC5">
        <w:rPr>
          <w:lang w:eastAsia="en-GB"/>
        </w:rPr>
        <w:t>}, saturation {</w:t>
      </w:r>
      <w:r w:rsidR="005E3ECE">
        <w:rPr>
          <w:lang w:eastAsia="en-GB"/>
        </w:rPr>
        <w:t>s</w:t>
      </w:r>
      <w:r w:rsidRPr="005D0EC5">
        <w:rPr>
          <w:lang w:eastAsia="en-GB"/>
        </w:rPr>
        <w:t>}, value {</w:t>
      </w:r>
      <w:r w:rsidR="005E3ECE">
        <w:rPr>
          <w:lang w:eastAsia="en-GB"/>
        </w:rPr>
        <w:t>v</w:t>
      </w:r>
      <w:r w:rsidRPr="005D0EC5">
        <w:rPr>
          <w:lang w:eastAsia="en-GB"/>
        </w:rPr>
        <w:t>}"</w:t>
      </w:r>
    </w:p>
    <w:p w14:paraId="60257CE0" w14:textId="77777777" w:rsidR="005D0EC5" w:rsidRPr="005D0EC5" w:rsidRDefault="005D0EC5" w:rsidP="006C16E7">
      <w:pPr>
        <w:pStyle w:val="Code"/>
        <w:rPr>
          <w:lang w:eastAsia="en-GB"/>
        </w:rPr>
      </w:pPr>
      <w:r w:rsidRPr="005D0EC5">
        <w:rPr>
          <w:lang w:eastAsia="en-GB"/>
        </w:rPr>
        <w:t xml:space="preserve">        ),</w:t>
      </w:r>
    </w:p>
    <w:p w14:paraId="1934927E" w14:textId="77777777" w:rsidR="005D0EC5" w:rsidRPr="005D0EC5" w:rsidRDefault="005D0EC5" w:rsidP="006C16E7">
      <w:pPr>
        <w:pStyle w:val="Code"/>
        <w:rPr>
          <w:lang w:eastAsia="en-GB"/>
        </w:rPr>
      </w:pPr>
      <w:r w:rsidRPr="005D0EC5">
        <w:rPr>
          <w:lang w:eastAsia="en-GB"/>
        </w:rPr>
        <w:t xml:space="preserve">        _ =&gt; (),</w:t>
      </w:r>
    </w:p>
    <w:p w14:paraId="10E49B95" w14:textId="77777777" w:rsidR="005D0EC5" w:rsidRPr="005D0EC5" w:rsidRDefault="005D0EC5" w:rsidP="006C16E7">
      <w:pPr>
        <w:pStyle w:val="Code"/>
        <w:rPr>
          <w:lang w:eastAsia="en-GB"/>
        </w:rPr>
      </w:pPr>
      <w:r w:rsidRPr="005D0EC5">
        <w:rPr>
          <w:lang w:eastAsia="en-GB"/>
        </w:rPr>
        <w:t xml:space="preserve">    }</w:t>
      </w:r>
    </w:p>
    <w:p w14:paraId="2D315243" w14:textId="77777777" w:rsidR="005D0EC5" w:rsidRPr="005D0EC5" w:rsidRDefault="005D0EC5" w:rsidP="006C16E7">
      <w:pPr>
        <w:pStyle w:val="Code"/>
        <w:rPr>
          <w:lang w:eastAsia="en-GB"/>
        </w:rPr>
      </w:pPr>
      <w:r w:rsidRPr="005D0EC5">
        <w:rPr>
          <w:lang w:eastAsia="en-GB"/>
        </w:rPr>
        <w:t>}</w:t>
      </w:r>
    </w:p>
    <w:p w14:paraId="582D917B" w14:textId="61C0B400" w:rsidR="005D0EC5" w:rsidRPr="005D0EC5" w:rsidRDefault="005D0EC5" w:rsidP="004E37F2">
      <w:pPr>
        <w:pStyle w:val="CodeListingCaption"/>
        <w:rPr>
          <w:lang w:eastAsia="en-GB"/>
        </w:rPr>
      </w:pPr>
      <w:r w:rsidRPr="005D0EC5">
        <w:rPr>
          <w:lang w:eastAsia="en-GB"/>
        </w:rPr>
        <w:t>Matching on nested enums</w:t>
      </w:r>
    </w:p>
    <w:p w14:paraId="6732FDEA" w14:textId="6BAD9990" w:rsidR="005D0EC5" w:rsidRPr="005D0EC5" w:rsidRDefault="005D0EC5" w:rsidP="005D0EC5">
      <w:pPr>
        <w:pStyle w:val="Body"/>
        <w:rPr>
          <w:lang w:eastAsia="en-GB"/>
        </w:rPr>
      </w:pPr>
      <w:r w:rsidRPr="005D0EC5">
        <w:t xml:space="preserve">The pattern of the first arm in the </w:t>
      </w:r>
      <w:r w:rsidRPr="00261C3B">
        <w:rPr>
          <w:rStyle w:val="Literal"/>
        </w:rPr>
        <w:t>match</w:t>
      </w:r>
      <w:r w:rsidRPr="005D0EC5">
        <w:t xml:space="preserve"> expression matches a </w:t>
      </w:r>
      <w:r w:rsidRPr="00261C3B">
        <w:rPr>
          <w:rStyle w:val="Literal"/>
        </w:rPr>
        <w:t>Message::ChangeColor</w:t>
      </w:r>
      <w:r w:rsidRPr="005D0EC5">
        <w:t xml:space="preserve"> enum variant that contains a </w:t>
      </w:r>
      <w:r w:rsidRPr="00261C3B">
        <w:rPr>
          <w:rStyle w:val="Literal"/>
        </w:rPr>
        <w:t>Color::Rgb</w:t>
      </w:r>
      <w:r w:rsidRPr="005D0EC5">
        <w:t xml:space="preserve"> variant; then the pattern binds to the three inner </w:t>
      </w:r>
      <w:r w:rsidRPr="00261C3B">
        <w:rPr>
          <w:rStyle w:val="Literal"/>
        </w:rPr>
        <w:t>i32</w:t>
      </w:r>
      <w:r w:rsidRPr="005D0EC5">
        <w:t xml:space="preserve"> values. The pattern of the second arm also matches a </w:t>
      </w:r>
      <w:r w:rsidRPr="00261C3B">
        <w:rPr>
          <w:rStyle w:val="Literal"/>
        </w:rPr>
        <w:t>Message::ChangeColor</w:t>
      </w:r>
      <w:r w:rsidRPr="005D0EC5">
        <w:t xml:space="preserve"> enum variant, but the inner enum matches </w:t>
      </w:r>
      <w:r w:rsidRPr="00261C3B">
        <w:rPr>
          <w:rStyle w:val="Literal"/>
        </w:rPr>
        <w:t>Color::Hsv</w:t>
      </w:r>
      <w:r w:rsidRPr="005D0EC5">
        <w:t xml:space="preserve"> instead. We can specify these complex conditions in one </w:t>
      </w:r>
      <w:r w:rsidRPr="00261C3B">
        <w:rPr>
          <w:rStyle w:val="Literal"/>
        </w:rPr>
        <w:t>match</w:t>
      </w:r>
      <w:r w:rsidRPr="005D0EC5">
        <w:rPr>
          <w:lang w:eastAsia="en-GB"/>
        </w:rPr>
        <w:t xml:space="preserve"> expression, even though two enums are involved.</w:t>
      </w:r>
      <w:r w:rsidR="00B85AC0">
        <w:fldChar w:fldCharType="begin"/>
      </w:r>
      <w:r w:rsidR="00B85AC0">
        <w:instrText xml:space="preserve"> XE "destructuring:of enums endRange" </w:instrText>
      </w:r>
      <w:r w:rsidR="00B85AC0">
        <w:fldChar w:fldCharType="end"/>
      </w:r>
      <w:r w:rsidR="00B85AC0">
        <w:fldChar w:fldCharType="begin"/>
      </w:r>
      <w:r w:rsidR="00B85AC0">
        <w:instrText xml:space="preserve"> XE "enums:destructuring </w:instrText>
      </w:r>
      <w:r w:rsidR="008A760F">
        <w:instrText>end</w:instrText>
      </w:r>
      <w:r w:rsidR="00B85AC0">
        <w:instrText xml:space="preserve">Range" </w:instrText>
      </w:r>
      <w:r w:rsidR="00B85AC0">
        <w:fldChar w:fldCharType="end"/>
      </w:r>
    </w:p>
    <w:bookmarkStart w:id="72" w:name="destructuring-structs-and-tuples"/>
    <w:bookmarkStart w:id="73" w:name="_Toc106714979"/>
    <w:bookmarkEnd w:id="72"/>
    <w:p w14:paraId="2A43D8DE" w14:textId="1AE49EF1" w:rsidR="005D0EC5" w:rsidRPr="005D0EC5" w:rsidRDefault="008A760F" w:rsidP="00261C3B">
      <w:pPr>
        <w:pStyle w:val="HeadC"/>
        <w:rPr>
          <w:lang w:eastAsia="en-GB"/>
        </w:rPr>
      </w:pPr>
      <w:r>
        <w:fldChar w:fldCharType="begin"/>
      </w:r>
      <w:r>
        <w:instrText xml:space="preserve"> XE "destructuring:of tuples startRange" </w:instrText>
      </w:r>
      <w:r>
        <w:fldChar w:fldCharType="end"/>
      </w:r>
      <w:r>
        <w:fldChar w:fldCharType="begin"/>
      </w:r>
      <w:r>
        <w:instrText xml:space="preserve"> XE "tuples:destructuring startRange" </w:instrText>
      </w:r>
      <w:r>
        <w:fldChar w:fldCharType="end"/>
      </w:r>
      <w:r w:rsidR="005D0EC5" w:rsidRPr="005D0EC5">
        <w:rPr>
          <w:lang w:eastAsia="en-GB"/>
        </w:rPr>
        <w:t>Destructuring Structs and Tuples</w:t>
      </w:r>
      <w:bookmarkEnd w:id="73"/>
    </w:p>
    <w:p w14:paraId="07E394D8" w14:textId="5E050FF1" w:rsidR="005D0EC5" w:rsidRPr="005D0EC5" w:rsidRDefault="005D0EC5" w:rsidP="00261C3B">
      <w:pPr>
        <w:pStyle w:val="Body"/>
        <w:rPr>
          <w:lang w:eastAsia="en-GB"/>
        </w:rPr>
      </w:pPr>
      <w:r w:rsidRPr="005D0EC5">
        <w:rPr>
          <w:lang w:eastAsia="en-GB"/>
        </w:rPr>
        <w:t>We can mix, match, and nest destructuring patterns in even more complex ways.</w:t>
      </w:r>
      <w:r>
        <w:rPr>
          <w:lang w:eastAsia="en-GB"/>
        </w:rPr>
        <w:t xml:space="preserve"> </w:t>
      </w:r>
      <w:r w:rsidRPr="005D0EC5">
        <w:rPr>
          <w:lang w:eastAsia="en-GB"/>
        </w:rPr>
        <w:t>The following example shows a complicated destructure where we nest structs and</w:t>
      </w:r>
      <w:r>
        <w:rPr>
          <w:lang w:eastAsia="en-GB"/>
        </w:rPr>
        <w:t xml:space="preserve"> </w:t>
      </w:r>
      <w:r w:rsidRPr="005D0EC5">
        <w:rPr>
          <w:lang w:eastAsia="en-GB"/>
        </w:rPr>
        <w:t>tuples inside a tuple and destructure all the primitive values out:</w:t>
      </w:r>
    </w:p>
    <w:p w14:paraId="3EDBC77B" w14:textId="77777777" w:rsidR="005E3ECE" w:rsidRDefault="005D0EC5" w:rsidP="00261C3B">
      <w:pPr>
        <w:pStyle w:val="Code"/>
        <w:rPr>
          <w:lang w:eastAsia="en-GB"/>
        </w:rPr>
      </w:pPr>
      <w:commentRangeStart w:id="74"/>
      <w:r w:rsidRPr="005D0EC5">
        <w:rPr>
          <w:lang w:eastAsia="en-GB"/>
        </w:rPr>
        <w:t xml:space="preserve">let ((feet, inches), Point { x, y }) = </w:t>
      </w:r>
    </w:p>
    <w:p w14:paraId="40D1CDED" w14:textId="370BFA27" w:rsidR="005D0EC5" w:rsidRPr="005D0EC5" w:rsidRDefault="005E3ECE" w:rsidP="00261C3B">
      <w:pPr>
        <w:pStyle w:val="Code"/>
        <w:rPr>
          <w:lang w:eastAsia="en-GB"/>
        </w:rPr>
      </w:pPr>
      <w:r>
        <w:rPr>
          <w:lang w:eastAsia="en-GB"/>
        </w:rPr>
        <w:t xml:space="preserve">    </w:t>
      </w:r>
      <w:r w:rsidR="005D0EC5" w:rsidRPr="005D0EC5">
        <w:rPr>
          <w:lang w:eastAsia="en-GB"/>
        </w:rPr>
        <w:t>((3, 10), Point { x: 3, y: -10 });</w:t>
      </w:r>
      <w:commentRangeEnd w:id="74"/>
      <w:r w:rsidR="000D6BB8">
        <w:rPr>
          <w:rStyle w:val="CommentReference"/>
          <w:rFonts w:ascii="Times New Roman" w:hAnsi="Times New Roman" w:cs="Times New Roman"/>
          <w:color w:val="auto"/>
          <w:lang w:val="en-CA"/>
        </w:rPr>
        <w:commentReference w:id="74"/>
      </w:r>
    </w:p>
    <w:p w14:paraId="4BD5E46C" w14:textId="7FB52ED5" w:rsidR="005D0EC5" w:rsidRPr="005D0EC5" w:rsidRDefault="005D0EC5" w:rsidP="00261C3B">
      <w:pPr>
        <w:pStyle w:val="Body"/>
        <w:rPr>
          <w:lang w:eastAsia="en-GB"/>
        </w:rPr>
      </w:pPr>
      <w:r w:rsidRPr="005D0EC5">
        <w:rPr>
          <w:lang w:eastAsia="en-GB"/>
        </w:rPr>
        <w:t>This code lets us break complex types into their component parts so we can use</w:t>
      </w:r>
      <w:r>
        <w:rPr>
          <w:lang w:eastAsia="en-GB"/>
        </w:rPr>
        <w:t xml:space="preserve"> </w:t>
      </w:r>
      <w:r w:rsidRPr="005D0EC5">
        <w:rPr>
          <w:lang w:eastAsia="en-GB"/>
        </w:rPr>
        <w:t>the values we’re interested in separately.</w:t>
      </w:r>
    </w:p>
    <w:p w14:paraId="67A8EF94" w14:textId="795C1F21" w:rsidR="005D0EC5" w:rsidRPr="005D0EC5" w:rsidRDefault="005D0EC5" w:rsidP="00261C3B">
      <w:pPr>
        <w:pStyle w:val="Body"/>
        <w:rPr>
          <w:lang w:eastAsia="en-GB"/>
        </w:rPr>
      </w:pPr>
      <w:r w:rsidRPr="005D0EC5">
        <w:rPr>
          <w:lang w:eastAsia="en-GB"/>
        </w:rPr>
        <w:t>Destructuring with patterns is a convenient way to use pieces of values, such</w:t>
      </w:r>
      <w:r>
        <w:rPr>
          <w:lang w:eastAsia="en-GB"/>
        </w:rPr>
        <w:t xml:space="preserve"> </w:t>
      </w:r>
      <w:r w:rsidRPr="005D0EC5">
        <w:rPr>
          <w:lang w:eastAsia="en-GB"/>
        </w:rPr>
        <w:t>as the value from each field in a struct, separately from each other.</w:t>
      </w:r>
      <w:r w:rsidR="008A760F">
        <w:fldChar w:fldCharType="begin"/>
      </w:r>
      <w:r w:rsidR="008A760F">
        <w:instrText xml:space="preserve"> XE "destructuring:of tuples endRange" </w:instrText>
      </w:r>
      <w:r w:rsidR="008A760F">
        <w:fldChar w:fldCharType="end"/>
      </w:r>
      <w:r w:rsidR="008A760F">
        <w:fldChar w:fldCharType="begin"/>
      </w:r>
      <w:r w:rsidR="008A760F">
        <w:instrText xml:space="preserve"> XE "tuples:destructuring e</w:instrText>
      </w:r>
      <w:r w:rsidR="00F36AD2">
        <w:instrText>nd</w:instrText>
      </w:r>
      <w:r w:rsidR="008A760F">
        <w:instrText xml:space="preserve">Range" </w:instrText>
      </w:r>
      <w:r w:rsidR="008A760F">
        <w:fldChar w:fldCharType="end"/>
      </w:r>
      <w:r w:rsidR="008A760F">
        <w:fldChar w:fldCharType="begin"/>
      </w:r>
      <w:r w:rsidR="008A760F">
        <w:instrText xml:space="preserve"> XE "destructuring:of structs endRange" </w:instrText>
      </w:r>
      <w:r w:rsidR="008A760F">
        <w:fldChar w:fldCharType="end"/>
      </w:r>
      <w:r w:rsidR="008A760F">
        <w:fldChar w:fldCharType="begin"/>
      </w:r>
      <w:r w:rsidR="008A760F">
        <w:instrText xml:space="preserve"> XE "structs:destructuring endRange" </w:instrText>
      </w:r>
      <w:r w:rsidR="008A760F">
        <w:fldChar w:fldCharType="end"/>
      </w:r>
      <w:r w:rsidR="00F36AD2">
        <w:fldChar w:fldCharType="begin"/>
      </w:r>
      <w:r w:rsidR="00F36AD2">
        <w:instrText xml:space="preserve"> XE "destructuring:in patterns </w:instrText>
      </w:r>
      <w:r w:rsidR="00AD2682">
        <w:instrText>end</w:instrText>
      </w:r>
      <w:r w:rsidR="00F36AD2">
        <w:instrText xml:space="preserve">Range" </w:instrText>
      </w:r>
      <w:r w:rsidR="00F36AD2">
        <w:fldChar w:fldCharType="end"/>
      </w:r>
      <w:r w:rsidR="00F36AD2">
        <w:fldChar w:fldCharType="begin"/>
      </w:r>
      <w:r w:rsidR="00F36AD2">
        <w:instrText xml:space="preserve"> XE "patterns:destructuring in </w:instrText>
      </w:r>
      <w:r w:rsidR="00AD2682">
        <w:instrText>end</w:instrText>
      </w:r>
      <w:r w:rsidR="00F36AD2">
        <w:instrText xml:space="preserve">Range" </w:instrText>
      </w:r>
      <w:r w:rsidR="00F36AD2">
        <w:fldChar w:fldCharType="end"/>
      </w:r>
    </w:p>
    <w:bookmarkStart w:id="75" w:name="ignoring-values-in-a-pattern"/>
    <w:bookmarkStart w:id="76" w:name="_Toc106714980"/>
    <w:bookmarkEnd w:id="75"/>
    <w:p w14:paraId="56FBF3A1" w14:textId="009CC0F7" w:rsidR="005D0EC5" w:rsidRPr="005D0EC5" w:rsidRDefault="00AD2682" w:rsidP="00261C3B">
      <w:pPr>
        <w:pStyle w:val="HeadB"/>
        <w:rPr>
          <w:lang w:eastAsia="en-GB"/>
        </w:rPr>
      </w:pPr>
      <w:r>
        <w:fldChar w:fldCharType="begin"/>
      </w:r>
      <w:r>
        <w:instrText xml:space="preserve"> XE "patterns:ignoring val</w:instrText>
      </w:r>
      <w:r w:rsidR="00052DFD">
        <w:instrText>ues</w:instrText>
      </w:r>
      <w:r w:rsidRPr="00F36AD2">
        <w:instrText xml:space="preserve"> </w:instrText>
      </w:r>
      <w:r>
        <w:instrText xml:space="preserve">in startRange" </w:instrText>
      </w:r>
      <w:r>
        <w:fldChar w:fldCharType="end"/>
      </w:r>
      <w:r w:rsidR="005D0EC5" w:rsidRPr="005D0EC5">
        <w:rPr>
          <w:lang w:eastAsia="en-GB"/>
        </w:rPr>
        <w:t>Ignoring Values in a Pattern</w:t>
      </w:r>
      <w:bookmarkEnd w:id="76"/>
    </w:p>
    <w:p w14:paraId="1ABE52CA" w14:textId="0290FAA8" w:rsidR="005D0EC5" w:rsidRPr="005D0EC5" w:rsidRDefault="00052DFD" w:rsidP="005D0EC5">
      <w:pPr>
        <w:pStyle w:val="Body"/>
        <w:rPr>
          <w:lang w:eastAsia="en-GB"/>
        </w:rPr>
      </w:pPr>
      <w:r>
        <w:fldChar w:fldCharType="begin"/>
      </w:r>
      <w:r>
        <w:instrText xml:space="preserve"> XE "_ (</w:instrText>
      </w:r>
      <w:r w:rsidRPr="005D0EC5">
        <w:instrText>underscore</w:instrText>
      </w:r>
      <w:r>
        <w:instrText xml:space="preserve">):as </w:instrText>
      </w:r>
      <w:r w:rsidR="004A2931">
        <w:instrText xml:space="preserve">a </w:instrText>
      </w:r>
      <w:r w:rsidR="004A2931" w:rsidRPr="005D0EC5">
        <w:instrText>catchall</w:instrText>
      </w:r>
      <w:r w:rsidR="004A2931">
        <w:instrText xml:space="preserve"> </w:instrText>
      </w:r>
      <w:r w:rsidR="004A2931" w:rsidRPr="005D0EC5">
        <w:instrText>pattern</w:instrText>
      </w:r>
      <w:r>
        <w:instrText xml:space="preserve"> startRange" </w:instrText>
      </w:r>
      <w:r>
        <w:fldChar w:fldCharType="end"/>
      </w:r>
      <w:r w:rsidR="004A2931">
        <w:fldChar w:fldCharType="begin"/>
      </w:r>
      <w:r w:rsidR="004A2931">
        <w:instrText xml:space="preserve"> XE "</w:instrText>
      </w:r>
      <w:r w:rsidR="004A2931" w:rsidRPr="005D0EC5">
        <w:instrText>underscore</w:instrText>
      </w:r>
      <w:r w:rsidR="004A2931">
        <w:instrText xml:space="preserve"> (_):as a </w:instrText>
      </w:r>
      <w:r w:rsidR="004A2931" w:rsidRPr="005D0EC5">
        <w:instrText>catchall</w:instrText>
      </w:r>
      <w:r w:rsidR="004A2931">
        <w:instrText xml:space="preserve"> </w:instrText>
      </w:r>
      <w:r w:rsidR="004A2931" w:rsidRPr="005D0EC5">
        <w:instrText>pattern</w:instrText>
      </w:r>
      <w:r w:rsidR="004A2931">
        <w:instrText xml:space="preserve"> startRange" </w:instrText>
      </w:r>
      <w:r w:rsidR="004A2931">
        <w:fldChar w:fldCharType="end"/>
      </w:r>
      <w:r w:rsidR="005D0EC5" w:rsidRPr="005D0EC5">
        <w:t xml:space="preserve">You’ve seen that it’s sometimes useful to ignore values in a pattern, such as in the last arm of a </w:t>
      </w:r>
      <w:r w:rsidR="005D0EC5" w:rsidRPr="00261C3B">
        <w:rPr>
          <w:rStyle w:val="Literal"/>
        </w:rPr>
        <w:t>match</w:t>
      </w:r>
      <w:r w:rsidR="005D0EC5" w:rsidRPr="005D0EC5">
        <w:t xml:space="preserve">, to get a catchall that doesn’t actually do anything but does account for all remaining possible values. There are a few ways to ignore entire values or parts of values in a pattern: using the </w:t>
      </w:r>
      <w:r w:rsidR="005D0EC5" w:rsidRPr="00261C3B">
        <w:rPr>
          <w:rStyle w:val="Literal"/>
        </w:rPr>
        <w:t>_</w:t>
      </w:r>
      <w:r w:rsidR="005D0EC5" w:rsidRPr="005D0EC5">
        <w:t xml:space="preserve"> pattern (which you’ve seen), using the </w:t>
      </w:r>
      <w:r w:rsidR="005D0EC5" w:rsidRPr="00261C3B">
        <w:rPr>
          <w:rStyle w:val="Literal"/>
        </w:rPr>
        <w:t>_</w:t>
      </w:r>
      <w:r w:rsidR="005D0EC5" w:rsidRPr="005D0EC5">
        <w:t xml:space="preserve"> pattern within another pattern, using a name that starts with an underscore, or using </w:t>
      </w:r>
      <w:r w:rsidR="005D0EC5" w:rsidRPr="00261C3B">
        <w:rPr>
          <w:rStyle w:val="Literal"/>
        </w:rPr>
        <w:t>..</w:t>
      </w:r>
      <w:r w:rsidR="005D0EC5" w:rsidRPr="005D0EC5">
        <w:rPr>
          <w:lang w:eastAsia="en-GB"/>
        </w:rPr>
        <w:t xml:space="preserve"> to ignore remaining</w:t>
      </w:r>
      <w:r w:rsidR="005D0EC5">
        <w:rPr>
          <w:lang w:eastAsia="en-GB"/>
        </w:rPr>
        <w:t xml:space="preserve"> </w:t>
      </w:r>
      <w:r w:rsidR="005D0EC5" w:rsidRPr="005D0EC5">
        <w:rPr>
          <w:lang w:eastAsia="en-GB"/>
        </w:rPr>
        <w:t>parts of a value. Let’s explore how and why to use each of these patterns.</w:t>
      </w:r>
    </w:p>
    <w:p w14:paraId="127AC70F" w14:textId="1DBABE10" w:rsidR="005D0EC5" w:rsidRPr="005D0EC5" w:rsidRDefault="004E37F2" w:rsidP="00261C3B">
      <w:pPr>
        <w:pStyle w:val="HeadC"/>
        <w:rPr>
          <w:lang w:eastAsia="en-GB"/>
        </w:rPr>
      </w:pPr>
      <w:bookmarkStart w:id="77" w:name="ignoring-an-entire-value-with-`_`"/>
      <w:bookmarkStart w:id="78" w:name="_Toc106714981"/>
      <w:bookmarkEnd w:id="77"/>
      <w:r>
        <w:t>A</w:t>
      </w:r>
      <w:r w:rsidR="005D0EC5" w:rsidRPr="00261C3B">
        <w:t>n Entire Value with _</w:t>
      </w:r>
      <w:bookmarkEnd w:id="78"/>
    </w:p>
    <w:p w14:paraId="0B333C5B" w14:textId="6B69847F" w:rsidR="005D0EC5" w:rsidRPr="005D0EC5" w:rsidRDefault="005D0EC5" w:rsidP="005D0EC5">
      <w:pPr>
        <w:pStyle w:val="Body"/>
        <w:rPr>
          <w:lang w:eastAsia="en-GB"/>
        </w:rPr>
      </w:pPr>
      <w:r w:rsidRPr="005D0EC5">
        <w:t xml:space="preserve">We’ve used the underscore as a wildcard pattern that will match any value but not bind to the value. This is especially useful as the last arm in a </w:t>
      </w:r>
      <w:r w:rsidRPr="00261C3B">
        <w:rPr>
          <w:rStyle w:val="Literal"/>
        </w:rPr>
        <w:t>match</w:t>
      </w:r>
      <w:r>
        <w:rPr>
          <w:lang w:eastAsia="en-GB"/>
        </w:rPr>
        <w:t xml:space="preserve"> </w:t>
      </w:r>
      <w:r w:rsidRPr="005D0EC5">
        <w:rPr>
          <w:lang w:eastAsia="en-GB"/>
        </w:rPr>
        <w:t>expression, but we can also use it in any pattern, including function</w:t>
      </w:r>
      <w:r>
        <w:rPr>
          <w:lang w:eastAsia="en-GB"/>
        </w:rPr>
        <w:t xml:space="preserve"> </w:t>
      </w:r>
      <w:r w:rsidRPr="005D0EC5">
        <w:rPr>
          <w:lang w:eastAsia="en-GB"/>
        </w:rPr>
        <w:t>parameters, as shown in Listing 18-17.</w:t>
      </w:r>
    </w:p>
    <w:p w14:paraId="479F217C" w14:textId="22373540" w:rsidR="005D0EC5" w:rsidRPr="005D0EC5" w:rsidRDefault="005D0EC5" w:rsidP="00261C3B">
      <w:pPr>
        <w:pStyle w:val="CodeLabel"/>
        <w:rPr>
          <w:lang w:eastAsia="en-GB"/>
        </w:rPr>
      </w:pPr>
      <w:r w:rsidRPr="005D0EC5">
        <w:rPr>
          <w:lang w:eastAsia="en-GB"/>
        </w:rPr>
        <w:t>src/main.rs</w:t>
      </w:r>
    </w:p>
    <w:p w14:paraId="3ED47541" w14:textId="77777777" w:rsidR="005D0EC5" w:rsidRPr="005D0EC5" w:rsidRDefault="005D0EC5" w:rsidP="00261C3B">
      <w:pPr>
        <w:pStyle w:val="Code"/>
        <w:rPr>
          <w:lang w:eastAsia="en-GB"/>
        </w:rPr>
      </w:pPr>
      <w:r w:rsidRPr="005D0EC5">
        <w:rPr>
          <w:lang w:eastAsia="en-GB"/>
        </w:rPr>
        <w:t>fn foo(_: i32, y: i32) {</w:t>
      </w:r>
    </w:p>
    <w:p w14:paraId="77A304F8" w14:textId="3B02ACD8" w:rsidR="005D0EC5" w:rsidRPr="005D0EC5" w:rsidRDefault="005D0EC5" w:rsidP="00261C3B">
      <w:pPr>
        <w:pStyle w:val="Code"/>
        <w:rPr>
          <w:lang w:eastAsia="en-GB"/>
        </w:rPr>
      </w:pPr>
      <w:r w:rsidRPr="005D0EC5">
        <w:rPr>
          <w:lang w:eastAsia="en-GB"/>
        </w:rPr>
        <w:t xml:space="preserve">    println!("This code only uses the y parameter: {</w:t>
      </w:r>
      <w:r w:rsidR="00E269C4">
        <w:rPr>
          <w:lang w:eastAsia="en-GB"/>
        </w:rPr>
        <w:t>y</w:t>
      </w:r>
      <w:r w:rsidRPr="005D0EC5">
        <w:rPr>
          <w:lang w:eastAsia="en-GB"/>
        </w:rPr>
        <w:t>}");</w:t>
      </w:r>
    </w:p>
    <w:p w14:paraId="44028D70" w14:textId="77777777" w:rsidR="005D0EC5" w:rsidRPr="005D0EC5" w:rsidRDefault="005D0EC5" w:rsidP="00261C3B">
      <w:pPr>
        <w:pStyle w:val="Code"/>
        <w:rPr>
          <w:lang w:eastAsia="en-GB"/>
        </w:rPr>
      </w:pPr>
      <w:r w:rsidRPr="005D0EC5">
        <w:rPr>
          <w:lang w:eastAsia="en-GB"/>
        </w:rPr>
        <w:t>}</w:t>
      </w:r>
    </w:p>
    <w:p w14:paraId="30F8D888" w14:textId="77777777" w:rsidR="005D0EC5" w:rsidRPr="005D0EC5" w:rsidRDefault="005D0EC5" w:rsidP="00261C3B">
      <w:pPr>
        <w:pStyle w:val="Code"/>
        <w:rPr>
          <w:lang w:eastAsia="en-GB"/>
        </w:rPr>
      </w:pPr>
    </w:p>
    <w:p w14:paraId="5597A0E3" w14:textId="77777777" w:rsidR="005D0EC5" w:rsidRPr="005D0EC5" w:rsidRDefault="005D0EC5" w:rsidP="00261C3B">
      <w:pPr>
        <w:pStyle w:val="Code"/>
        <w:rPr>
          <w:lang w:eastAsia="en-GB"/>
        </w:rPr>
      </w:pPr>
      <w:r w:rsidRPr="005D0EC5">
        <w:rPr>
          <w:lang w:eastAsia="en-GB"/>
        </w:rPr>
        <w:t>fn main() {</w:t>
      </w:r>
    </w:p>
    <w:p w14:paraId="3504093F" w14:textId="77777777" w:rsidR="005D0EC5" w:rsidRPr="005D0EC5" w:rsidRDefault="005D0EC5" w:rsidP="00261C3B">
      <w:pPr>
        <w:pStyle w:val="Code"/>
        <w:rPr>
          <w:lang w:eastAsia="en-GB"/>
        </w:rPr>
      </w:pPr>
      <w:r w:rsidRPr="005D0EC5">
        <w:rPr>
          <w:lang w:eastAsia="en-GB"/>
        </w:rPr>
        <w:t xml:space="preserve">    foo(3, 4);</w:t>
      </w:r>
    </w:p>
    <w:p w14:paraId="76E37520" w14:textId="77777777" w:rsidR="005D0EC5" w:rsidRPr="005D0EC5" w:rsidRDefault="005D0EC5" w:rsidP="00261C3B">
      <w:pPr>
        <w:pStyle w:val="Code"/>
        <w:rPr>
          <w:lang w:eastAsia="en-GB"/>
        </w:rPr>
      </w:pPr>
      <w:r w:rsidRPr="005D0EC5">
        <w:rPr>
          <w:lang w:eastAsia="en-GB"/>
        </w:rPr>
        <w:t>}</w:t>
      </w:r>
    </w:p>
    <w:p w14:paraId="0F113228" w14:textId="1727DF72" w:rsidR="005D0EC5" w:rsidRPr="005D0EC5" w:rsidRDefault="005D0EC5" w:rsidP="004E37F2">
      <w:pPr>
        <w:pStyle w:val="CodeListingCaption"/>
        <w:rPr>
          <w:lang w:eastAsia="en-GB"/>
        </w:rPr>
      </w:pPr>
      <w:r w:rsidRPr="005D0EC5">
        <w:t xml:space="preserve">Using </w:t>
      </w:r>
      <w:r w:rsidRPr="00261C3B">
        <w:rPr>
          <w:rStyle w:val="Literal"/>
        </w:rPr>
        <w:t>_</w:t>
      </w:r>
      <w:r w:rsidRPr="005D0EC5">
        <w:rPr>
          <w:lang w:eastAsia="en-GB"/>
        </w:rPr>
        <w:t xml:space="preserve"> in a function signature</w:t>
      </w:r>
    </w:p>
    <w:p w14:paraId="21BDE0CE" w14:textId="6A8ABD5B" w:rsidR="005D0EC5" w:rsidRPr="005D0EC5" w:rsidRDefault="005D0EC5" w:rsidP="005D0EC5">
      <w:pPr>
        <w:pStyle w:val="Body"/>
        <w:rPr>
          <w:lang w:eastAsia="en-GB"/>
        </w:rPr>
      </w:pPr>
      <w:r w:rsidRPr="005D0EC5">
        <w:rPr>
          <w:lang w:eastAsia="en-GB"/>
        </w:rPr>
        <w:t xml:space="preserve">This code will completely ignore the value </w:t>
      </w:r>
      <w:r w:rsidRPr="00261C3B">
        <w:rPr>
          <w:rStyle w:val="Literal"/>
        </w:rPr>
        <w:t>3</w:t>
      </w:r>
      <w:r w:rsidRPr="005D0EC5">
        <w:t xml:space="preserve"> passed as the first argument, and will print </w:t>
      </w:r>
      <w:r w:rsidRPr="00261C3B">
        <w:rPr>
          <w:rStyle w:val="Literal"/>
        </w:rPr>
        <w:t>This code only uses the y parameter: 4</w:t>
      </w:r>
      <w:r w:rsidRPr="005D0EC5">
        <w:rPr>
          <w:lang w:eastAsia="en-GB"/>
        </w:rPr>
        <w:t>.</w:t>
      </w:r>
    </w:p>
    <w:p w14:paraId="0C660220" w14:textId="1FDE950A" w:rsidR="005D0EC5" w:rsidRPr="005D0EC5" w:rsidRDefault="005D0EC5" w:rsidP="00261C3B">
      <w:pPr>
        <w:pStyle w:val="Body"/>
        <w:rPr>
          <w:lang w:eastAsia="en-GB"/>
        </w:rPr>
      </w:pPr>
      <w:r w:rsidRPr="005D0EC5">
        <w:rPr>
          <w:lang w:eastAsia="en-GB"/>
        </w:rPr>
        <w:t>In most cases when you no longer need a particular function parameter, you</w:t>
      </w:r>
      <w:r>
        <w:rPr>
          <w:lang w:eastAsia="en-GB"/>
        </w:rPr>
        <w:t xml:space="preserve"> </w:t>
      </w:r>
      <w:r w:rsidRPr="005D0EC5">
        <w:rPr>
          <w:lang w:eastAsia="en-GB"/>
        </w:rPr>
        <w:t>would change the signature so it doesn’t include the unused parameter. Ignoring</w:t>
      </w:r>
      <w:r>
        <w:rPr>
          <w:lang w:eastAsia="en-GB"/>
        </w:rPr>
        <w:t xml:space="preserve"> </w:t>
      </w:r>
      <w:r w:rsidRPr="005D0EC5">
        <w:rPr>
          <w:lang w:eastAsia="en-GB"/>
        </w:rPr>
        <w:t>a function parameter can be especially useful in cases when, for example,</w:t>
      </w:r>
      <w:r>
        <w:rPr>
          <w:lang w:eastAsia="en-GB"/>
        </w:rPr>
        <w:t xml:space="preserve"> </w:t>
      </w:r>
      <w:r w:rsidRPr="005D0EC5">
        <w:rPr>
          <w:lang w:eastAsia="en-GB"/>
        </w:rPr>
        <w:t>you’re implementing a trait when you need a certain type signature but the</w:t>
      </w:r>
      <w:r>
        <w:rPr>
          <w:lang w:eastAsia="en-GB"/>
        </w:rPr>
        <w:t xml:space="preserve"> </w:t>
      </w:r>
      <w:r w:rsidRPr="005D0EC5">
        <w:rPr>
          <w:lang w:eastAsia="en-GB"/>
        </w:rPr>
        <w:t>function body in your implementation doesn’t need one of the parameters. You</w:t>
      </w:r>
      <w:r>
        <w:rPr>
          <w:lang w:eastAsia="en-GB"/>
        </w:rPr>
        <w:t xml:space="preserve"> </w:t>
      </w:r>
      <w:r w:rsidRPr="005D0EC5">
        <w:rPr>
          <w:lang w:eastAsia="en-GB"/>
        </w:rPr>
        <w:t>then avoid getting a compiler warning about unused function parameters, as you</w:t>
      </w:r>
      <w:r>
        <w:rPr>
          <w:lang w:eastAsia="en-GB"/>
        </w:rPr>
        <w:t xml:space="preserve"> </w:t>
      </w:r>
      <w:r w:rsidRPr="005D0EC5">
        <w:rPr>
          <w:lang w:eastAsia="en-GB"/>
        </w:rPr>
        <w:t>would if you used a name instead.</w:t>
      </w:r>
    </w:p>
    <w:p w14:paraId="406C3D72" w14:textId="64A1E5CD" w:rsidR="005D0EC5" w:rsidRPr="005D0EC5" w:rsidRDefault="005D0EC5" w:rsidP="00261C3B">
      <w:pPr>
        <w:pStyle w:val="HeadC"/>
        <w:rPr>
          <w:lang w:eastAsia="en-GB"/>
        </w:rPr>
      </w:pPr>
      <w:bookmarkStart w:id="79" w:name="ignoring-parts-of-a-value-with-a-nested-"/>
      <w:bookmarkStart w:id="80" w:name="_Toc106714982"/>
      <w:bookmarkEnd w:id="79"/>
      <w:r w:rsidRPr="00261C3B">
        <w:t>Parts of a Value with a Nested _</w:t>
      </w:r>
      <w:bookmarkEnd w:id="80"/>
    </w:p>
    <w:p w14:paraId="137E249F" w14:textId="63C14512" w:rsidR="005D0EC5" w:rsidRPr="005D0EC5" w:rsidRDefault="005D0EC5" w:rsidP="005D0EC5">
      <w:pPr>
        <w:pStyle w:val="Body"/>
        <w:rPr>
          <w:lang w:eastAsia="en-GB"/>
        </w:rPr>
      </w:pPr>
      <w:r w:rsidRPr="005D0EC5">
        <w:t xml:space="preserve">We can also use </w:t>
      </w:r>
      <w:r w:rsidRPr="00261C3B">
        <w:rPr>
          <w:rStyle w:val="Literal"/>
        </w:rPr>
        <w:t>_</w:t>
      </w:r>
      <w:r w:rsidRPr="005D0EC5">
        <w:rPr>
          <w:lang w:eastAsia="en-GB"/>
        </w:rPr>
        <w:t xml:space="preserve"> inside another pattern to ignore just part of a value, for</w:t>
      </w:r>
      <w:r>
        <w:rPr>
          <w:lang w:eastAsia="en-GB"/>
        </w:rPr>
        <w:t xml:space="preserve"> </w:t>
      </w:r>
      <w:r w:rsidRPr="005D0EC5">
        <w:rPr>
          <w:lang w:eastAsia="en-GB"/>
        </w:rPr>
        <w:t>example, when we want to test for only part of a value but have no use for the</w:t>
      </w:r>
      <w:r>
        <w:rPr>
          <w:lang w:eastAsia="en-GB"/>
        </w:rPr>
        <w:t xml:space="preserve"> </w:t>
      </w:r>
      <w:r w:rsidRPr="005D0EC5">
        <w:rPr>
          <w:lang w:eastAsia="en-GB"/>
        </w:rPr>
        <w:t>other parts in the corresponding code we want to run. Listing 18-18 shows code</w:t>
      </w:r>
      <w:r>
        <w:rPr>
          <w:lang w:eastAsia="en-GB"/>
        </w:rPr>
        <w:t xml:space="preserve"> </w:t>
      </w:r>
      <w:r w:rsidRPr="005D0EC5">
        <w:rPr>
          <w:lang w:eastAsia="en-GB"/>
        </w:rPr>
        <w:t>responsible for managing a setting’s value. The business requirements are that</w:t>
      </w:r>
      <w:r>
        <w:rPr>
          <w:lang w:eastAsia="en-GB"/>
        </w:rPr>
        <w:t xml:space="preserve"> </w:t>
      </w:r>
      <w:r w:rsidRPr="005D0EC5">
        <w:rPr>
          <w:lang w:eastAsia="en-GB"/>
        </w:rPr>
        <w:t>the user should not be allowed to overwrite an existing customization of a</w:t>
      </w:r>
      <w:r>
        <w:rPr>
          <w:lang w:eastAsia="en-GB"/>
        </w:rPr>
        <w:t xml:space="preserve"> </w:t>
      </w:r>
      <w:r w:rsidRPr="005D0EC5">
        <w:rPr>
          <w:lang w:eastAsia="en-GB"/>
        </w:rPr>
        <w:t>setting but can unset the setting and give it a value if it is currently unset.</w:t>
      </w:r>
    </w:p>
    <w:p w14:paraId="7F6B7D85" w14:textId="405DD930" w:rsidR="000D6BB8" w:rsidRDefault="000D6BB8">
      <w:pPr>
        <w:pStyle w:val="CodeLabel"/>
        <w:rPr>
          <w:ins w:id="81" w:author="Carol Nichols" w:date="2022-08-29T15:13:00Z"/>
          <w:lang w:eastAsia="en-GB"/>
        </w:rPr>
        <w:pPrChange w:id="82" w:author="Carol Nichols" w:date="2022-08-29T15:13:00Z">
          <w:pPr>
            <w:pStyle w:val="Code"/>
          </w:pPr>
        </w:pPrChange>
      </w:pPr>
      <w:ins w:id="83" w:author="Carol Nichols" w:date="2022-08-29T15:13:00Z">
        <w:r>
          <w:rPr>
            <w:lang w:eastAsia="en-GB"/>
          </w:rPr>
          <w:t>src/main.rs</w:t>
        </w:r>
      </w:ins>
    </w:p>
    <w:p w14:paraId="694F91F2" w14:textId="232FE4DB" w:rsidR="005D0EC5" w:rsidRPr="005D0EC5" w:rsidRDefault="005D0EC5" w:rsidP="00261C3B">
      <w:pPr>
        <w:pStyle w:val="Code"/>
        <w:rPr>
          <w:lang w:eastAsia="en-GB"/>
        </w:rPr>
      </w:pPr>
      <w:r w:rsidRPr="005D0EC5">
        <w:rPr>
          <w:lang w:eastAsia="en-GB"/>
        </w:rPr>
        <w:t>let mut setting_value = Some(5);</w:t>
      </w:r>
    </w:p>
    <w:p w14:paraId="2C9ED4DF" w14:textId="77777777" w:rsidR="005D0EC5" w:rsidRPr="005D0EC5" w:rsidRDefault="005D0EC5" w:rsidP="00261C3B">
      <w:pPr>
        <w:pStyle w:val="Code"/>
        <w:rPr>
          <w:lang w:eastAsia="en-GB"/>
        </w:rPr>
      </w:pPr>
      <w:r w:rsidRPr="005D0EC5">
        <w:rPr>
          <w:lang w:eastAsia="en-GB"/>
        </w:rPr>
        <w:t>let new_setting_value = Some(10);</w:t>
      </w:r>
    </w:p>
    <w:p w14:paraId="64592E53" w14:textId="77777777" w:rsidR="005D0EC5" w:rsidRPr="005D0EC5" w:rsidRDefault="005D0EC5" w:rsidP="00261C3B">
      <w:pPr>
        <w:pStyle w:val="Code"/>
        <w:rPr>
          <w:lang w:eastAsia="en-GB"/>
        </w:rPr>
      </w:pPr>
    </w:p>
    <w:p w14:paraId="4C5312A6" w14:textId="77777777" w:rsidR="005D0EC5" w:rsidRPr="005D0EC5" w:rsidRDefault="005D0EC5" w:rsidP="00261C3B">
      <w:pPr>
        <w:pStyle w:val="Code"/>
        <w:rPr>
          <w:lang w:eastAsia="en-GB"/>
        </w:rPr>
      </w:pPr>
      <w:r w:rsidRPr="005D0EC5">
        <w:rPr>
          <w:lang w:eastAsia="en-GB"/>
        </w:rPr>
        <w:t>match (setting_value, new_setting_value) {</w:t>
      </w:r>
    </w:p>
    <w:p w14:paraId="29FF44BF" w14:textId="77777777" w:rsidR="005D0EC5" w:rsidRPr="005D0EC5" w:rsidRDefault="005D0EC5" w:rsidP="00261C3B">
      <w:pPr>
        <w:pStyle w:val="Code"/>
        <w:rPr>
          <w:lang w:eastAsia="en-GB"/>
        </w:rPr>
      </w:pPr>
      <w:r w:rsidRPr="005D0EC5">
        <w:rPr>
          <w:lang w:eastAsia="en-GB"/>
        </w:rPr>
        <w:t xml:space="preserve">    (Some(_), Some(_)) =&gt; {</w:t>
      </w:r>
    </w:p>
    <w:p w14:paraId="40FD1014" w14:textId="77777777" w:rsidR="005D0EC5" w:rsidRPr="005D0EC5" w:rsidRDefault="005D0EC5" w:rsidP="00261C3B">
      <w:pPr>
        <w:pStyle w:val="Code"/>
        <w:rPr>
          <w:lang w:eastAsia="en-GB"/>
        </w:rPr>
      </w:pPr>
      <w:r w:rsidRPr="005D0EC5">
        <w:rPr>
          <w:lang w:eastAsia="en-GB"/>
        </w:rPr>
        <w:t xml:space="preserve">        println!("Can't overwrite an existing customized value");</w:t>
      </w:r>
    </w:p>
    <w:p w14:paraId="475EAE0D" w14:textId="77777777" w:rsidR="005D0EC5" w:rsidRPr="005D0EC5" w:rsidRDefault="005D0EC5" w:rsidP="00261C3B">
      <w:pPr>
        <w:pStyle w:val="Code"/>
        <w:rPr>
          <w:lang w:eastAsia="en-GB"/>
        </w:rPr>
      </w:pPr>
      <w:r w:rsidRPr="005D0EC5">
        <w:rPr>
          <w:lang w:eastAsia="en-GB"/>
        </w:rPr>
        <w:t xml:space="preserve">    }</w:t>
      </w:r>
    </w:p>
    <w:p w14:paraId="1647F9F3" w14:textId="77777777" w:rsidR="005D0EC5" w:rsidRPr="005D0EC5" w:rsidRDefault="005D0EC5" w:rsidP="00261C3B">
      <w:pPr>
        <w:pStyle w:val="Code"/>
        <w:rPr>
          <w:lang w:eastAsia="en-GB"/>
        </w:rPr>
      </w:pPr>
      <w:r w:rsidRPr="005D0EC5">
        <w:rPr>
          <w:lang w:eastAsia="en-GB"/>
        </w:rPr>
        <w:t xml:space="preserve">    _ =&gt; {</w:t>
      </w:r>
    </w:p>
    <w:p w14:paraId="624C8EDB" w14:textId="77777777" w:rsidR="005D0EC5" w:rsidRPr="005D0EC5" w:rsidRDefault="005D0EC5" w:rsidP="00261C3B">
      <w:pPr>
        <w:pStyle w:val="Code"/>
        <w:rPr>
          <w:lang w:eastAsia="en-GB"/>
        </w:rPr>
      </w:pPr>
      <w:r w:rsidRPr="005D0EC5">
        <w:rPr>
          <w:lang w:eastAsia="en-GB"/>
        </w:rPr>
        <w:t xml:space="preserve">        setting_value = new_setting_value;</w:t>
      </w:r>
    </w:p>
    <w:p w14:paraId="2E114E83" w14:textId="77777777" w:rsidR="005D0EC5" w:rsidRPr="005D0EC5" w:rsidRDefault="005D0EC5" w:rsidP="00261C3B">
      <w:pPr>
        <w:pStyle w:val="Code"/>
        <w:rPr>
          <w:lang w:eastAsia="en-GB"/>
        </w:rPr>
      </w:pPr>
      <w:r w:rsidRPr="005D0EC5">
        <w:rPr>
          <w:lang w:eastAsia="en-GB"/>
        </w:rPr>
        <w:t xml:space="preserve">    }</w:t>
      </w:r>
    </w:p>
    <w:p w14:paraId="68FDC118" w14:textId="77777777" w:rsidR="005D0EC5" w:rsidRPr="005D0EC5" w:rsidRDefault="005D0EC5" w:rsidP="00261C3B">
      <w:pPr>
        <w:pStyle w:val="Code"/>
        <w:rPr>
          <w:lang w:eastAsia="en-GB"/>
        </w:rPr>
      </w:pPr>
      <w:r w:rsidRPr="005D0EC5">
        <w:rPr>
          <w:lang w:eastAsia="en-GB"/>
        </w:rPr>
        <w:t>}</w:t>
      </w:r>
    </w:p>
    <w:p w14:paraId="69E596D3" w14:textId="77777777" w:rsidR="005D0EC5" w:rsidRPr="005D0EC5" w:rsidRDefault="005D0EC5" w:rsidP="00261C3B">
      <w:pPr>
        <w:pStyle w:val="Code"/>
        <w:rPr>
          <w:lang w:eastAsia="en-GB"/>
        </w:rPr>
      </w:pPr>
    </w:p>
    <w:p w14:paraId="27D80614" w14:textId="77777777" w:rsidR="005D0EC5" w:rsidRPr="005D0EC5" w:rsidRDefault="005D0EC5" w:rsidP="00261C3B">
      <w:pPr>
        <w:pStyle w:val="Code"/>
        <w:rPr>
          <w:lang w:eastAsia="en-GB"/>
        </w:rPr>
      </w:pPr>
      <w:r w:rsidRPr="005D0EC5">
        <w:rPr>
          <w:lang w:eastAsia="en-GB"/>
        </w:rPr>
        <w:t>println!("setting is {:?}", setting_value);</w:t>
      </w:r>
    </w:p>
    <w:p w14:paraId="256DF68C" w14:textId="23DBE0E5" w:rsidR="005D0EC5" w:rsidRPr="005D0EC5" w:rsidRDefault="005D0EC5" w:rsidP="004E37F2">
      <w:pPr>
        <w:pStyle w:val="CodeListingCaption"/>
        <w:rPr>
          <w:lang w:eastAsia="en-GB"/>
        </w:rPr>
      </w:pPr>
      <w:r w:rsidRPr="005D0EC5">
        <w:t xml:space="preserve">Using an underscore within patterns that match </w:t>
      </w:r>
      <w:r w:rsidRPr="00261C3B">
        <w:rPr>
          <w:rStyle w:val="Literal"/>
        </w:rPr>
        <w:t>Some</w:t>
      </w:r>
      <w:r w:rsidRPr="005D0EC5">
        <w:t xml:space="preserve"> variants when we don’t need to use the value inside the </w:t>
      </w:r>
      <w:r w:rsidRPr="00261C3B">
        <w:rPr>
          <w:rStyle w:val="Literal"/>
        </w:rPr>
        <w:t>Some</w:t>
      </w:r>
    </w:p>
    <w:p w14:paraId="06982511" w14:textId="4D18ADB9" w:rsidR="005D0EC5" w:rsidRPr="005D0EC5" w:rsidRDefault="005D0EC5" w:rsidP="005D0EC5">
      <w:pPr>
        <w:pStyle w:val="Body"/>
        <w:rPr>
          <w:lang w:eastAsia="en-GB"/>
        </w:rPr>
      </w:pPr>
      <w:r w:rsidRPr="005D0EC5">
        <w:rPr>
          <w:lang w:eastAsia="en-GB"/>
        </w:rPr>
        <w:t xml:space="preserve">This code will print </w:t>
      </w:r>
      <w:r w:rsidRPr="00261C3B">
        <w:rPr>
          <w:rStyle w:val="Literal"/>
        </w:rPr>
        <w:t>Can't overwrite an existing customized value</w:t>
      </w:r>
      <w:r w:rsidRPr="005D0EC5">
        <w:t xml:space="preserve"> and then </w:t>
      </w:r>
      <w:r w:rsidRPr="00261C3B">
        <w:rPr>
          <w:rStyle w:val="Literal"/>
        </w:rPr>
        <w:t>setting is Some(5)</w:t>
      </w:r>
      <w:r w:rsidRPr="005D0EC5">
        <w:t xml:space="preserve">. In the first match arm, we don’t need to match on or use the values inside either </w:t>
      </w:r>
      <w:r w:rsidRPr="00261C3B">
        <w:rPr>
          <w:rStyle w:val="Literal"/>
        </w:rPr>
        <w:t>Some</w:t>
      </w:r>
      <w:r w:rsidRPr="005D0EC5">
        <w:t xml:space="preserve"> variant, but we do need to test for the case when </w:t>
      </w:r>
      <w:r w:rsidRPr="00261C3B">
        <w:rPr>
          <w:rStyle w:val="Literal"/>
        </w:rPr>
        <w:t>setting_value</w:t>
      </w:r>
      <w:r w:rsidRPr="005D0EC5">
        <w:t xml:space="preserve"> and </w:t>
      </w:r>
      <w:r w:rsidRPr="00261C3B">
        <w:rPr>
          <w:rStyle w:val="Literal"/>
        </w:rPr>
        <w:t>new_setting_value</w:t>
      </w:r>
      <w:r w:rsidRPr="005D0EC5">
        <w:t xml:space="preserve"> are the </w:t>
      </w:r>
      <w:r w:rsidRPr="00261C3B">
        <w:rPr>
          <w:rStyle w:val="Literal"/>
        </w:rPr>
        <w:t>Some</w:t>
      </w:r>
      <w:r w:rsidRPr="005D0EC5">
        <w:t xml:space="preserve"> variant. In that case, we print the reason for not changing </w:t>
      </w:r>
      <w:r w:rsidRPr="00261C3B">
        <w:rPr>
          <w:rStyle w:val="Literal"/>
        </w:rPr>
        <w:t>setting_value</w:t>
      </w:r>
      <w:r w:rsidRPr="005D0EC5">
        <w:rPr>
          <w:lang w:eastAsia="en-GB"/>
        </w:rPr>
        <w:t>, and it doesn’t get</w:t>
      </w:r>
      <w:r>
        <w:rPr>
          <w:lang w:eastAsia="en-GB"/>
        </w:rPr>
        <w:t xml:space="preserve"> </w:t>
      </w:r>
      <w:r w:rsidRPr="005D0EC5">
        <w:rPr>
          <w:lang w:eastAsia="en-GB"/>
        </w:rPr>
        <w:t>changed.</w:t>
      </w:r>
    </w:p>
    <w:p w14:paraId="15D2A63D" w14:textId="70ADB714" w:rsidR="005D0EC5" w:rsidRPr="005D0EC5" w:rsidRDefault="005D0EC5" w:rsidP="005D0EC5">
      <w:pPr>
        <w:pStyle w:val="Body"/>
        <w:rPr>
          <w:lang w:eastAsia="en-GB"/>
        </w:rPr>
      </w:pPr>
      <w:r w:rsidRPr="005D0EC5">
        <w:rPr>
          <w:lang w:eastAsia="en-GB"/>
        </w:rPr>
        <w:t xml:space="preserve">In all other cases (if either </w:t>
      </w:r>
      <w:r w:rsidRPr="00261C3B">
        <w:rPr>
          <w:rStyle w:val="Literal"/>
        </w:rPr>
        <w:t>setting_value</w:t>
      </w:r>
      <w:r w:rsidRPr="005D0EC5">
        <w:t xml:space="preserve"> or </w:t>
      </w:r>
      <w:r w:rsidRPr="00261C3B">
        <w:rPr>
          <w:rStyle w:val="Literal"/>
        </w:rPr>
        <w:t>new_setting_value</w:t>
      </w:r>
      <w:r w:rsidRPr="005D0EC5">
        <w:t xml:space="preserve"> </w:t>
      </w:r>
      <w:r w:rsidR="007144CB">
        <w:t>is</w:t>
      </w:r>
      <w:r w:rsidR="007144CB" w:rsidRPr="005D0EC5">
        <w:t xml:space="preserve"> </w:t>
      </w:r>
      <w:r w:rsidRPr="00261C3B">
        <w:rPr>
          <w:rStyle w:val="Literal"/>
        </w:rPr>
        <w:t>None</w:t>
      </w:r>
      <w:r w:rsidRPr="005D0EC5">
        <w:t xml:space="preserve">) expressed by the </w:t>
      </w:r>
      <w:r w:rsidRPr="00261C3B">
        <w:rPr>
          <w:rStyle w:val="Literal"/>
        </w:rPr>
        <w:t>_</w:t>
      </w:r>
      <w:r w:rsidRPr="005D0EC5">
        <w:t xml:space="preserve"> pattern in the second arm, we want to allow </w:t>
      </w:r>
      <w:r w:rsidRPr="00261C3B">
        <w:rPr>
          <w:rStyle w:val="Literal"/>
        </w:rPr>
        <w:t>new_setting_value</w:t>
      </w:r>
      <w:r w:rsidRPr="005D0EC5">
        <w:t xml:space="preserve"> to become </w:t>
      </w:r>
      <w:r w:rsidRPr="00261C3B">
        <w:rPr>
          <w:rStyle w:val="Literal"/>
        </w:rPr>
        <w:t>setting_value</w:t>
      </w:r>
      <w:r w:rsidRPr="005D0EC5">
        <w:rPr>
          <w:lang w:eastAsia="en-GB"/>
        </w:rPr>
        <w:t>.</w:t>
      </w:r>
    </w:p>
    <w:p w14:paraId="4D403A51" w14:textId="3B21F0EE" w:rsidR="005D0EC5" w:rsidRPr="005D0EC5" w:rsidRDefault="005D0EC5" w:rsidP="00261C3B">
      <w:pPr>
        <w:pStyle w:val="Body"/>
        <w:rPr>
          <w:lang w:eastAsia="en-GB"/>
        </w:rPr>
      </w:pPr>
      <w:r w:rsidRPr="005D0EC5">
        <w:rPr>
          <w:lang w:eastAsia="en-GB"/>
        </w:rPr>
        <w:t>We can also use underscores in multiple places within one pattern to ignore</w:t>
      </w:r>
      <w:r>
        <w:rPr>
          <w:lang w:eastAsia="en-GB"/>
        </w:rPr>
        <w:t xml:space="preserve"> </w:t>
      </w:r>
      <w:r w:rsidRPr="005D0EC5">
        <w:rPr>
          <w:lang w:eastAsia="en-GB"/>
        </w:rPr>
        <w:t>particular values. Listing 18-19 shows an example of ignoring the second and</w:t>
      </w:r>
      <w:r>
        <w:rPr>
          <w:lang w:eastAsia="en-GB"/>
        </w:rPr>
        <w:t xml:space="preserve"> </w:t>
      </w:r>
      <w:r w:rsidRPr="005D0EC5">
        <w:rPr>
          <w:lang w:eastAsia="en-GB"/>
        </w:rPr>
        <w:t>fourth values in a tuple of five items.</w:t>
      </w:r>
    </w:p>
    <w:p w14:paraId="074AA6B8" w14:textId="1D9783AB" w:rsidR="000E58EA" w:rsidRDefault="000E58EA">
      <w:pPr>
        <w:pStyle w:val="CodeLabel"/>
        <w:rPr>
          <w:ins w:id="84" w:author="Carol Nichols" w:date="2022-08-29T15:14:00Z"/>
          <w:lang w:eastAsia="en-GB"/>
        </w:rPr>
        <w:pPrChange w:id="85" w:author="Carol Nichols" w:date="2022-08-29T15:14:00Z">
          <w:pPr>
            <w:pStyle w:val="Code"/>
          </w:pPr>
        </w:pPrChange>
      </w:pPr>
      <w:ins w:id="86" w:author="Carol Nichols" w:date="2022-08-29T15:14:00Z">
        <w:r>
          <w:rPr>
            <w:lang w:eastAsia="en-GB"/>
          </w:rPr>
          <w:t>src/main.rs</w:t>
        </w:r>
      </w:ins>
    </w:p>
    <w:p w14:paraId="340A0C32" w14:textId="59ED7FBF" w:rsidR="005D0EC5" w:rsidRPr="005D0EC5" w:rsidRDefault="005D0EC5" w:rsidP="00261C3B">
      <w:pPr>
        <w:pStyle w:val="Code"/>
        <w:rPr>
          <w:lang w:eastAsia="en-GB"/>
        </w:rPr>
      </w:pPr>
      <w:r w:rsidRPr="005D0EC5">
        <w:rPr>
          <w:lang w:eastAsia="en-GB"/>
        </w:rPr>
        <w:t>let numbers = (2, 4, 8, 16, 32);</w:t>
      </w:r>
    </w:p>
    <w:p w14:paraId="00829AAE" w14:textId="77777777" w:rsidR="005D0EC5" w:rsidRPr="005D0EC5" w:rsidRDefault="005D0EC5" w:rsidP="00261C3B">
      <w:pPr>
        <w:pStyle w:val="Code"/>
        <w:rPr>
          <w:lang w:eastAsia="en-GB"/>
        </w:rPr>
      </w:pPr>
    </w:p>
    <w:p w14:paraId="2D74C7C0" w14:textId="77777777" w:rsidR="005D0EC5" w:rsidRPr="005D0EC5" w:rsidRDefault="005D0EC5" w:rsidP="00261C3B">
      <w:pPr>
        <w:pStyle w:val="Code"/>
        <w:rPr>
          <w:lang w:eastAsia="en-GB"/>
        </w:rPr>
      </w:pPr>
      <w:r w:rsidRPr="005D0EC5">
        <w:rPr>
          <w:lang w:eastAsia="en-GB"/>
        </w:rPr>
        <w:t>match numbers {</w:t>
      </w:r>
    </w:p>
    <w:p w14:paraId="741FCF9D" w14:textId="77777777" w:rsidR="005D0EC5" w:rsidRPr="005D0EC5" w:rsidRDefault="005D0EC5" w:rsidP="00261C3B">
      <w:pPr>
        <w:pStyle w:val="Code"/>
        <w:rPr>
          <w:lang w:eastAsia="en-GB"/>
        </w:rPr>
      </w:pPr>
      <w:r w:rsidRPr="005D0EC5">
        <w:rPr>
          <w:lang w:eastAsia="en-GB"/>
        </w:rPr>
        <w:t xml:space="preserve">    (first, _, third, _, fifth) =&gt; {</w:t>
      </w:r>
    </w:p>
    <w:p w14:paraId="036CAE97" w14:textId="1515C302" w:rsidR="005D0EC5" w:rsidRPr="005D0EC5" w:rsidRDefault="005D0EC5" w:rsidP="00261C3B">
      <w:pPr>
        <w:pStyle w:val="Code"/>
        <w:rPr>
          <w:lang w:eastAsia="en-GB"/>
        </w:rPr>
      </w:pPr>
      <w:r w:rsidRPr="005D0EC5">
        <w:rPr>
          <w:lang w:eastAsia="en-GB"/>
        </w:rPr>
        <w:t xml:space="preserve">        println!("Some numbers: {first}, {third}, {fifth}")</w:t>
      </w:r>
      <w:r w:rsidR="00E269C4">
        <w:rPr>
          <w:lang w:eastAsia="en-GB"/>
        </w:rPr>
        <w:t>;</w:t>
      </w:r>
    </w:p>
    <w:p w14:paraId="7B728BFA" w14:textId="77777777" w:rsidR="005D0EC5" w:rsidRPr="005D0EC5" w:rsidRDefault="005D0EC5" w:rsidP="00261C3B">
      <w:pPr>
        <w:pStyle w:val="Code"/>
        <w:rPr>
          <w:lang w:eastAsia="en-GB"/>
        </w:rPr>
      </w:pPr>
      <w:r w:rsidRPr="005D0EC5">
        <w:rPr>
          <w:lang w:eastAsia="en-GB"/>
        </w:rPr>
        <w:t xml:space="preserve">    }</w:t>
      </w:r>
    </w:p>
    <w:p w14:paraId="7470EDB4" w14:textId="77777777" w:rsidR="005D0EC5" w:rsidRPr="005D0EC5" w:rsidRDefault="005D0EC5" w:rsidP="00261C3B">
      <w:pPr>
        <w:pStyle w:val="Code"/>
        <w:rPr>
          <w:lang w:eastAsia="en-GB"/>
        </w:rPr>
      </w:pPr>
      <w:r w:rsidRPr="005D0EC5">
        <w:rPr>
          <w:lang w:eastAsia="en-GB"/>
        </w:rPr>
        <w:t>}</w:t>
      </w:r>
    </w:p>
    <w:p w14:paraId="2B5C0435" w14:textId="556FA2D1" w:rsidR="005D0EC5" w:rsidRPr="005D0EC5" w:rsidRDefault="005D0EC5" w:rsidP="004E37F2">
      <w:pPr>
        <w:pStyle w:val="CodeListingCaption"/>
        <w:rPr>
          <w:lang w:eastAsia="en-GB"/>
        </w:rPr>
      </w:pPr>
      <w:r w:rsidRPr="005D0EC5">
        <w:rPr>
          <w:lang w:eastAsia="en-GB"/>
        </w:rPr>
        <w:t>Ignoring multiple parts of a tuple</w:t>
      </w:r>
    </w:p>
    <w:p w14:paraId="041A3BCD" w14:textId="3A81E704" w:rsidR="005D0EC5" w:rsidRPr="005D0EC5" w:rsidRDefault="005D0EC5" w:rsidP="005D0EC5">
      <w:pPr>
        <w:pStyle w:val="Body"/>
        <w:rPr>
          <w:lang w:eastAsia="en-GB"/>
        </w:rPr>
      </w:pPr>
      <w:r w:rsidRPr="005D0EC5">
        <w:t xml:space="preserve">This code will print </w:t>
      </w:r>
      <w:r w:rsidRPr="00261C3B">
        <w:rPr>
          <w:rStyle w:val="Literal"/>
        </w:rPr>
        <w:t>Some numbers: 2, 8, 32</w:t>
      </w:r>
      <w:r w:rsidRPr="005D0EC5">
        <w:rPr>
          <w:lang w:eastAsia="en-GB"/>
        </w:rPr>
        <w:t xml:space="preserve">, and the values </w:t>
      </w:r>
      <w:r w:rsidRPr="00D94E7F">
        <w:rPr>
          <w:rStyle w:val="Literal"/>
        </w:rPr>
        <w:t>4</w:t>
      </w:r>
      <w:r w:rsidRPr="005D0EC5">
        <w:rPr>
          <w:lang w:eastAsia="en-GB"/>
        </w:rPr>
        <w:t xml:space="preserve"> and </w:t>
      </w:r>
      <w:r w:rsidRPr="00D94E7F">
        <w:rPr>
          <w:rStyle w:val="Literal"/>
        </w:rPr>
        <w:t>16</w:t>
      </w:r>
      <w:r w:rsidRPr="005D0EC5">
        <w:rPr>
          <w:lang w:eastAsia="en-GB"/>
        </w:rPr>
        <w:t xml:space="preserve"> will be</w:t>
      </w:r>
      <w:r>
        <w:rPr>
          <w:lang w:eastAsia="en-GB"/>
        </w:rPr>
        <w:t xml:space="preserve"> </w:t>
      </w:r>
      <w:r w:rsidRPr="005D0EC5">
        <w:rPr>
          <w:lang w:eastAsia="en-GB"/>
        </w:rPr>
        <w:t>ignored.</w:t>
      </w:r>
    </w:p>
    <w:p w14:paraId="7D74D314" w14:textId="3F3E51B8" w:rsidR="005D0EC5" w:rsidRPr="005D0EC5" w:rsidRDefault="004E37F2" w:rsidP="00261C3B">
      <w:pPr>
        <w:pStyle w:val="HeadC"/>
        <w:rPr>
          <w:lang w:eastAsia="en-GB"/>
        </w:rPr>
      </w:pPr>
      <w:bookmarkStart w:id="87" w:name="ignoring-an-unused-variable-by-starting-"/>
      <w:bookmarkStart w:id="88" w:name="_Toc106714983"/>
      <w:bookmarkEnd w:id="87"/>
      <w:r>
        <w:t>A</w:t>
      </w:r>
      <w:r w:rsidR="005D0EC5" w:rsidRPr="00261C3B">
        <w:t>n Unused Variable by Starting Its Name with _</w:t>
      </w:r>
      <w:bookmarkEnd w:id="88"/>
    </w:p>
    <w:p w14:paraId="05D29B88" w14:textId="7FC6B06C" w:rsidR="005D0EC5" w:rsidRPr="005D0EC5" w:rsidRDefault="005D0EC5" w:rsidP="00261C3B">
      <w:pPr>
        <w:pStyle w:val="Body"/>
        <w:rPr>
          <w:lang w:eastAsia="en-GB"/>
        </w:rPr>
      </w:pPr>
      <w:r w:rsidRPr="005D0EC5">
        <w:rPr>
          <w:lang w:eastAsia="en-GB"/>
        </w:rPr>
        <w:t>If you create a variable but don’t use it anywhere, Rust will usually issue a</w:t>
      </w:r>
      <w:r>
        <w:rPr>
          <w:lang w:eastAsia="en-GB"/>
        </w:rPr>
        <w:t xml:space="preserve"> </w:t>
      </w:r>
      <w:r w:rsidRPr="005D0EC5">
        <w:rPr>
          <w:lang w:eastAsia="en-GB"/>
        </w:rPr>
        <w:t>warning because an unused variable could be a bug. However, sometimes it’s</w:t>
      </w:r>
      <w:r>
        <w:rPr>
          <w:lang w:eastAsia="en-GB"/>
        </w:rPr>
        <w:t xml:space="preserve"> </w:t>
      </w:r>
      <w:r w:rsidRPr="005D0EC5">
        <w:rPr>
          <w:lang w:eastAsia="en-GB"/>
        </w:rPr>
        <w:t>useful to be able to create a variable you won’t use yet, such as when you’re</w:t>
      </w:r>
      <w:r>
        <w:rPr>
          <w:lang w:eastAsia="en-GB"/>
        </w:rPr>
        <w:t xml:space="preserve"> </w:t>
      </w:r>
      <w:r w:rsidRPr="005D0EC5">
        <w:rPr>
          <w:lang w:eastAsia="en-GB"/>
        </w:rPr>
        <w:t>prototyping or just starting a project. In this situation, you can tell Rust</w:t>
      </w:r>
      <w:r>
        <w:rPr>
          <w:lang w:eastAsia="en-GB"/>
        </w:rPr>
        <w:t xml:space="preserve"> </w:t>
      </w:r>
      <w:r w:rsidRPr="005D0EC5">
        <w:rPr>
          <w:lang w:eastAsia="en-GB"/>
        </w:rPr>
        <w:t>not to warn you about the unused variable by starting the name of the variable</w:t>
      </w:r>
      <w:r>
        <w:rPr>
          <w:lang w:eastAsia="en-GB"/>
        </w:rPr>
        <w:t xml:space="preserve"> </w:t>
      </w:r>
      <w:r w:rsidRPr="005D0EC5">
        <w:rPr>
          <w:lang w:eastAsia="en-GB"/>
        </w:rPr>
        <w:t>with an underscore. In Listing 18-20, we create two unused variables, but when</w:t>
      </w:r>
      <w:r>
        <w:rPr>
          <w:lang w:eastAsia="en-GB"/>
        </w:rPr>
        <w:t xml:space="preserve"> </w:t>
      </w:r>
      <w:r w:rsidRPr="005D0EC5">
        <w:rPr>
          <w:lang w:eastAsia="en-GB"/>
        </w:rPr>
        <w:t>we compile this code, we should only get a warning about one of them.</w:t>
      </w:r>
    </w:p>
    <w:p w14:paraId="7BA56E38" w14:textId="53556796" w:rsidR="005D0EC5" w:rsidRPr="005D0EC5" w:rsidRDefault="005D0EC5" w:rsidP="00261C3B">
      <w:pPr>
        <w:pStyle w:val="CodeLabel"/>
        <w:rPr>
          <w:lang w:eastAsia="en-GB"/>
        </w:rPr>
      </w:pPr>
      <w:r w:rsidRPr="005D0EC5">
        <w:rPr>
          <w:lang w:eastAsia="en-GB"/>
        </w:rPr>
        <w:t>src/main.rs</w:t>
      </w:r>
    </w:p>
    <w:p w14:paraId="148254EE" w14:textId="77777777" w:rsidR="005D0EC5" w:rsidRPr="005D0EC5" w:rsidRDefault="005D0EC5" w:rsidP="00261C3B">
      <w:pPr>
        <w:pStyle w:val="Code"/>
        <w:rPr>
          <w:lang w:eastAsia="en-GB"/>
        </w:rPr>
      </w:pPr>
      <w:r w:rsidRPr="005D0EC5">
        <w:rPr>
          <w:lang w:eastAsia="en-GB"/>
        </w:rPr>
        <w:t>fn main() {</w:t>
      </w:r>
    </w:p>
    <w:p w14:paraId="6700E83B" w14:textId="77777777" w:rsidR="005D0EC5" w:rsidRPr="005D0EC5" w:rsidRDefault="005D0EC5" w:rsidP="00261C3B">
      <w:pPr>
        <w:pStyle w:val="Code"/>
        <w:rPr>
          <w:lang w:eastAsia="en-GB"/>
        </w:rPr>
      </w:pPr>
      <w:r w:rsidRPr="005D0EC5">
        <w:rPr>
          <w:lang w:eastAsia="en-GB"/>
        </w:rPr>
        <w:t xml:space="preserve">    let _x = 5;</w:t>
      </w:r>
    </w:p>
    <w:p w14:paraId="28D9FAFF" w14:textId="77777777" w:rsidR="005D0EC5" w:rsidRPr="005D0EC5" w:rsidRDefault="005D0EC5" w:rsidP="00261C3B">
      <w:pPr>
        <w:pStyle w:val="Code"/>
        <w:rPr>
          <w:lang w:eastAsia="en-GB"/>
        </w:rPr>
      </w:pPr>
      <w:r w:rsidRPr="005D0EC5">
        <w:rPr>
          <w:lang w:eastAsia="en-GB"/>
        </w:rPr>
        <w:t xml:space="preserve">    let y = 10;</w:t>
      </w:r>
    </w:p>
    <w:p w14:paraId="4D7EE120" w14:textId="77777777" w:rsidR="005D0EC5" w:rsidRPr="005D0EC5" w:rsidRDefault="005D0EC5" w:rsidP="00261C3B">
      <w:pPr>
        <w:pStyle w:val="Code"/>
        <w:rPr>
          <w:lang w:eastAsia="en-GB"/>
        </w:rPr>
      </w:pPr>
      <w:r w:rsidRPr="005D0EC5">
        <w:rPr>
          <w:lang w:eastAsia="en-GB"/>
        </w:rPr>
        <w:t>}</w:t>
      </w:r>
    </w:p>
    <w:p w14:paraId="178F7653" w14:textId="4E98A758" w:rsidR="005D0EC5" w:rsidRPr="005D0EC5" w:rsidRDefault="005D0EC5" w:rsidP="004E37F2">
      <w:pPr>
        <w:pStyle w:val="CodeListingCaption"/>
        <w:rPr>
          <w:lang w:eastAsia="en-GB"/>
        </w:rPr>
      </w:pPr>
      <w:r w:rsidRPr="005D0EC5">
        <w:rPr>
          <w:lang w:eastAsia="en-GB"/>
        </w:rPr>
        <w:t>Starting a variable name with an</w:t>
      </w:r>
      <w:r>
        <w:rPr>
          <w:lang w:eastAsia="en-GB"/>
        </w:rPr>
        <w:t xml:space="preserve"> </w:t>
      </w:r>
      <w:r w:rsidRPr="005D0EC5">
        <w:rPr>
          <w:lang w:eastAsia="en-GB"/>
        </w:rPr>
        <w:t>underscore to avoid getting unused variable warnings</w:t>
      </w:r>
    </w:p>
    <w:p w14:paraId="75BAFEA1" w14:textId="642552A4" w:rsidR="005D0EC5" w:rsidRPr="005D0EC5" w:rsidRDefault="005D0EC5" w:rsidP="005D0EC5">
      <w:pPr>
        <w:pStyle w:val="Body"/>
        <w:rPr>
          <w:lang w:eastAsia="en-GB"/>
        </w:rPr>
      </w:pPr>
      <w:r w:rsidRPr="005D0EC5">
        <w:t>Here</w:t>
      </w:r>
      <w:r w:rsidR="007144CB">
        <w:t>,</w:t>
      </w:r>
      <w:r w:rsidRPr="005D0EC5">
        <w:t xml:space="preserve"> we get a warning about not using the variable </w:t>
      </w:r>
      <w:r w:rsidRPr="00261C3B">
        <w:rPr>
          <w:rStyle w:val="Literal"/>
        </w:rPr>
        <w:t>y</w:t>
      </w:r>
      <w:r w:rsidRPr="005D0EC5">
        <w:t xml:space="preserve">, but we don’t get a warning about not using </w:t>
      </w:r>
      <w:r w:rsidRPr="00261C3B">
        <w:rPr>
          <w:rStyle w:val="Literal"/>
        </w:rPr>
        <w:t>_x</w:t>
      </w:r>
      <w:r w:rsidRPr="005D0EC5">
        <w:rPr>
          <w:lang w:eastAsia="en-GB"/>
        </w:rPr>
        <w:t>.</w:t>
      </w:r>
    </w:p>
    <w:p w14:paraId="21C75456" w14:textId="0CAEFCCF" w:rsidR="005D0EC5" w:rsidRPr="005D0EC5" w:rsidRDefault="005D0EC5" w:rsidP="005D0EC5">
      <w:pPr>
        <w:pStyle w:val="Body"/>
        <w:rPr>
          <w:lang w:eastAsia="en-GB"/>
        </w:rPr>
      </w:pPr>
      <w:r w:rsidRPr="005D0EC5">
        <w:rPr>
          <w:lang w:eastAsia="en-GB"/>
        </w:rPr>
        <w:t xml:space="preserve">Note that there is a subtle difference between using only </w:t>
      </w:r>
      <w:r w:rsidRPr="00261C3B">
        <w:rPr>
          <w:rStyle w:val="Literal"/>
        </w:rPr>
        <w:t>_</w:t>
      </w:r>
      <w:r w:rsidRPr="005D0EC5">
        <w:t xml:space="preserve"> and using a name that starts with an underscore. The syntax </w:t>
      </w:r>
      <w:r w:rsidRPr="00261C3B">
        <w:rPr>
          <w:rStyle w:val="Literal"/>
        </w:rPr>
        <w:t>_x</w:t>
      </w:r>
      <w:r w:rsidRPr="005D0EC5">
        <w:t xml:space="preserve"> still binds the value to the variable, whereas </w:t>
      </w:r>
      <w:r w:rsidRPr="00261C3B">
        <w:rPr>
          <w:rStyle w:val="Literal"/>
        </w:rPr>
        <w:t>_</w:t>
      </w:r>
      <w:r w:rsidRPr="005D0EC5">
        <w:rPr>
          <w:lang w:eastAsia="en-GB"/>
        </w:rPr>
        <w:t xml:space="preserve"> doesn’t bind at all. To show a case where this</w:t>
      </w:r>
      <w:r>
        <w:rPr>
          <w:lang w:eastAsia="en-GB"/>
        </w:rPr>
        <w:t xml:space="preserve"> </w:t>
      </w:r>
      <w:r w:rsidRPr="005D0EC5">
        <w:rPr>
          <w:lang w:eastAsia="en-GB"/>
        </w:rPr>
        <w:t>distinction matters, Listing 18-21 will provide us with an error.</w:t>
      </w:r>
    </w:p>
    <w:p w14:paraId="5A08808C" w14:textId="51E6BBFD" w:rsidR="00CE697C" w:rsidRDefault="00CE697C">
      <w:pPr>
        <w:pStyle w:val="CodeLabel"/>
        <w:rPr>
          <w:ins w:id="89" w:author="Carol Nichols" w:date="2022-08-29T15:14:00Z"/>
          <w:lang w:eastAsia="en-GB"/>
        </w:rPr>
        <w:pPrChange w:id="90" w:author="Carol Nichols" w:date="2022-08-29T15:14:00Z">
          <w:pPr>
            <w:pStyle w:val="Code"/>
          </w:pPr>
        </w:pPrChange>
      </w:pPr>
      <w:ins w:id="91" w:author="Carol Nichols" w:date="2022-08-29T15:14:00Z">
        <w:r>
          <w:rPr>
            <w:lang w:eastAsia="en-GB"/>
          </w:rPr>
          <w:t>src/main.rs</w:t>
        </w:r>
      </w:ins>
    </w:p>
    <w:p w14:paraId="76FB25CE" w14:textId="7FE39CEF" w:rsidR="005D0EC5" w:rsidRPr="005D0EC5" w:rsidRDefault="005D0EC5" w:rsidP="00261C3B">
      <w:pPr>
        <w:pStyle w:val="Code"/>
        <w:rPr>
          <w:lang w:eastAsia="en-GB"/>
        </w:rPr>
      </w:pPr>
      <w:r w:rsidRPr="005D0EC5">
        <w:rPr>
          <w:lang w:eastAsia="en-GB"/>
        </w:rPr>
        <w:t>let s = Some(String::from("Hello!"));</w:t>
      </w:r>
    </w:p>
    <w:p w14:paraId="1BE64361" w14:textId="77777777" w:rsidR="005D0EC5" w:rsidRPr="005D0EC5" w:rsidRDefault="005D0EC5" w:rsidP="00261C3B">
      <w:pPr>
        <w:pStyle w:val="Code"/>
        <w:rPr>
          <w:lang w:eastAsia="en-GB"/>
        </w:rPr>
      </w:pPr>
    </w:p>
    <w:p w14:paraId="6BB3974F" w14:textId="77777777" w:rsidR="005D0EC5" w:rsidRPr="005D0EC5" w:rsidRDefault="005D0EC5" w:rsidP="00261C3B">
      <w:pPr>
        <w:pStyle w:val="Code"/>
        <w:rPr>
          <w:lang w:eastAsia="en-GB"/>
        </w:rPr>
      </w:pPr>
      <w:r w:rsidRPr="005D0EC5">
        <w:rPr>
          <w:lang w:eastAsia="en-GB"/>
        </w:rPr>
        <w:t>if let Some(_s) = s {</w:t>
      </w:r>
    </w:p>
    <w:p w14:paraId="63C09EF1" w14:textId="77777777" w:rsidR="005D0EC5" w:rsidRPr="005D0EC5" w:rsidRDefault="005D0EC5" w:rsidP="00261C3B">
      <w:pPr>
        <w:pStyle w:val="Code"/>
        <w:rPr>
          <w:lang w:eastAsia="en-GB"/>
        </w:rPr>
      </w:pPr>
      <w:r w:rsidRPr="005D0EC5">
        <w:rPr>
          <w:lang w:eastAsia="en-GB"/>
        </w:rPr>
        <w:t xml:space="preserve">    println!("found a string");</w:t>
      </w:r>
    </w:p>
    <w:p w14:paraId="6F9E7D75" w14:textId="77777777" w:rsidR="005D0EC5" w:rsidRPr="005D0EC5" w:rsidRDefault="005D0EC5" w:rsidP="00261C3B">
      <w:pPr>
        <w:pStyle w:val="Code"/>
        <w:rPr>
          <w:lang w:eastAsia="en-GB"/>
        </w:rPr>
      </w:pPr>
      <w:r w:rsidRPr="005D0EC5">
        <w:rPr>
          <w:lang w:eastAsia="en-GB"/>
        </w:rPr>
        <w:t>}</w:t>
      </w:r>
    </w:p>
    <w:p w14:paraId="2E3FDFA6" w14:textId="77777777" w:rsidR="005D0EC5" w:rsidRPr="005D0EC5" w:rsidRDefault="005D0EC5" w:rsidP="00261C3B">
      <w:pPr>
        <w:pStyle w:val="Code"/>
        <w:rPr>
          <w:lang w:eastAsia="en-GB"/>
        </w:rPr>
      </w:pPr>
    </w:p>
    <w:p w14:paraId="6373BDBE" w14:textId="77777777" w:rsidR="005D0EC5" w:rsidRPr="005D0EC5" w:rsidRDefault="005D0EC5" w:rsidP="00261C3B">
      <w:pPr>
        <w:pStyle w:val="Code"/>
        <w:rPr>
          <w:lang w:eastAsia="en-GB"/>
        </w:rPr>
      </w:pPr>
      <w:r w:rsidRPr="005D0EC5">
        <w:rPr>
          <w:lang w:eastAsia="en-GB"/>
        </w:rPr>
        <w:t>println!("{:?}", s);</w:t>
      </w:r>
    </w:p>
    <w:p w14:paraId="6A430514" w14:textId="27F3ACA1" w:rsidR="005D0EC5" w:rsidRPr="005D0EC5" w:rsidRDefault="005D0EC5" w:rsidP="004E37F2">
      <w:pPr>
        <w:pStyle w:val="CodeListingCaption"/>
        <w:rPr>
          <w:lang w:eastAsia="en-GB"/>
        </w:rPr>
      </w:pPr>
      <w:r w:rsidRPr="005D0EC5">
        <w:rPr>
          <w:lang w:eastAsia="en-GB"/>
        </w:rPr>
        <w:t>An unused variable starting with an underscore still binds the</w:t>
      </w:r>
      <w:r>
        <w:rPr>
          <w:lang w:eastAsia="en-GB"/>
        </w:rPr>
        <w:t xml:space="preserve"> </w:t>
      </w:r>
      <w:r w:rsidRPr="005D0EC5">
        <w:rPr>
          <w:lang w:eastAsia="en-GB"/>
        </w:rPr>
        <w:t>value, which might take ownership of the value</w:t>
      </w:r>
      <w:r w:rsidR="007144CB">
        <w:rPr>
          <w:lang w:eastAsia="en-GB"/>
        </w:rPr>
        <w:t>.</w:t>
      </w:r>
    </w:p>
    <w:p w14:paraId="2826AF0D" w14:textId="06AE23EC" w:rsidR="005D0EC5" w:rsidRPr="005D0EC5" w:rsidRDefault="005D0EC5" w:rsidP="005D0EC5">
      <w:pPr>
        <w:pStyle w:val="Body"/>
        <w:rPr>
          <w:lang w:eastAsia="en-GB"/>
        </w:rPr>
      </w:pPr>
      <w:r w:rsidRPr="005D0EC5">
        <w:t xml:space="preserve">We’ll receive an error because the </w:t>
      </w:r>
      <w:r w:rsidRPr="00261C3B">
        <w:rPr>
          <w:rStyle w:val="Literal"/>
        </w:rPr>
        <w:t>s</w:t>
      </w:r>
      <w:r w:rsidRPr="005D0EC5">
        <w:t xml:space="preserve"> value will still be moved into </w:t>
      </w:r>
      <w:r w:rsidRPr="00261C3B">
        <w:rPr>
          <w:rStyle w:val="Literal"/>
        </w:rPr>
        <w:t>_s</w:t>
      </w:r>
      <w:r w:rsidRPr="005D0EC5">
        <w:t xml:space="preserve">, which prevents us from using </w:t>
      </w:r>
      <w:r w:rsidRPr="00261C3B">
        <w:rPr>
          <w:rStyle w:val="Literal"/>
        </w:rPr>
        <w:t>s</w:t>
      </w:r>
      <w:r w:rsidRPr="005D0EC5">
        <w:t xml:space="preserve"> again. However, using the underscore by itself doesn’t ever bind to the value. Listing 18-22 will compile without any errors because </w:t>
      </w:r>
      <w:r w:rsidRPr="00261C3B">
        <w:rPr>
          <w:rStyle w:val="Literal"/>
        </w:rPr>
        <w:t>s</w:t>
      </w:r>
      <w:r w:rsidRPr="005D0EC5">
        <w:t xml:space="preserve"> doesn’t get moved into </w:t>
      </w:r>
      <w:r w:rsidRPr="00261C3B">
        <w:rPr>
          <w:rStyle w:val="Literal"/>
        </w:rPr>
        <w:t>_</w:t>
      </w:r>
      <w:r w:rsidRPr="005D0EC5">
        <w:rPr>
          <w:lang w:eastAsia="en-GB"/>
        </w:rPr>
        <w:t>.</w:t>
      </w:r>
    </w:p>
    <w:p w14:paraId="5EFD5E0D" w14:textId="2BDF4158" w:rsidR="000E2694" w:rsidRDefault="000E2694">
      <w:pPr>
        <w:pStyle w:val="CodeLabel"/>
        <w:rPr>
          <w:ins w:id="92" w:author="Carol Nichols" w:date="2022-08-29T15:14:00Z"/>
          <w:lang w:eastAsia="en-GB"/>
        </w:rPr>
        <w:pPrChange w:id="93" w:author="Carol Nichols" w:date="2022-08-29T15:14:00Z">
          <w:pPr>
            <w:pStyle w:val="Code"/>
          </w:pPr>
        </w:pPrChange>
      </w:pPr>
      <w:ins w:id="94" w:author="Carol Nichols" w:date="2022-08-29T15:14:00Z">
        <w:r>
          <w:rPr>
            <w:lang w:eastAsia="en-GB"/>
          </w:rPr>
          <w:t>src/main.rs</w:t>
        </w:r>
      </w:ins>
    </w:p>
    <w:p w14:paraId="6F1656F1" w14:textId="25739A90" w:rsidR="005D0EC5" w:rsidRPr="005D0EC5" w:rsidRDefault="005D0EC5" w:rsidP="00261C3B">
      <w:pPr>
        <w:pStyle w:val="Code"/>
        <w:rPr>
          <w:lang w:eastAsia="en-GB"/>
        </w:rPr>
      </w:pPr>
      <w:r w:rsidRPr="005D0EC5">
        <w:rPr>
          <w:lang w:eastAsia="en-GB"/>
        </w:rPr>
        <w:t>let s = Some(String::from("Hello!"));</w:t>
      </w:r>
    </w:p>
    <w:p w14:paraId="471257DB" w14:textId="77777777" w:rsidR="005D0EC5" w:rsidRPr="005D0EC5" w:rsidRDefault="005D0EC5" w:rsidP="00261C3B">
      <w:pPr>
        <w:pStyle w:val="Code"/>
        <w:rPr>
          <w:lang w:eastAsia="en-GB"/>
        </w:rPr>
      </w:pPr>
    </w:p>
    <w:p w14:paraId="25C15396" w14:textId="77777777" w:rsidR="005D0EC5" w:rsidRPr="005D0EC5" w:rsidRDefault="005D0EC5" w:rsidP="00261C3B">
      <w:pPr>
        <w:pStyle w:val="Code"/>
        <w:rPr>
          <w:lang w:eastAsia="en-GB"/>
        </w:rPr>
      </w:pPr>
      <w:r w:rsidRPr="005D0EC5">
        <w:rPr>
          <w:lang w:eastAsia="en-GB"/>
        </w:rPr>
        <w:t>if let Some(_) = s {</w:t>
      </w:r>
    </w:p>
    <w:p w14:paraId="04B071F8" w14:textId="77777777" w:rsidR="005D0EC5" w:rsidRPr="005D0EC5" w:rsidRDefault="005D0EC5" w:rsidP="00261C3B">
      <w:pPr>
        <w:pStyle w:val="Code"/>
        <w:rPr>
          <w:lang w:eastAsia="en-GB"/>
        </w:rPr>
      </w:pPr>
      <w:r w:rsidRPr="005D0EC5">
        <w:rPr>
          <w:lang w:eastAsia="en-GB"/>
        </w:rPr>
        <w:t xml:space="preserve">    println!("found a string");</w:t>
      </w:r>
    </w:p>
    <w:p w14:paraId="0010EDB9" w14:textId="77777777" w:rsidR="005D0EC5" w:rsidRPr="005D0EC5" w:rsidRDefault="005D0EC5" w:rsidP="00261C3B">
      <w:pPr>
        <w:pStyle w:val="Code"/>
        <w:rPr>
          <w:lang w:eastAsia="en-GB"/>
        </w:rPr>
      </w:pPr>
      <w:r w:rsidRPr="005D0EC5">
        <w:rPr>
          <w:lang w:eastAsia="en-GB"/>
        </w:rPr>
        <w:t>}</w:t>
      </w:r>
    </w:p>
    <w:p w14:paraId="247C6F48" w14:textId="77777777" w:rsidR="005D0EC5" w:rsidRPr="005D0EC5" w:rsidRDefault="005D0EC5" w:rsidP="00261C3B">
      <w:pPr>
        <w:pStyle w:val="Code"/>
        <w:rPr>
          <w:lang w:eastAsia="en-GB"/>
        </w:rPr>
      </w:pPr>
    </w:p>
    <w:p w14:paraId="54C5E2EA" w14:textId="77777777" w:rsidR="005D0EC5" w:rsidRPr="005D0EC5" w:rsidRDefault="005D0EC5" w:rsidP="00261C3B">
      <w:pPr>
        <w:pStyle w:val="Code"/>
        <w:rPr>
          <w:lang w:eastAsia="en-GB"/>
        </w:rPr>
      </w:pPr>
      <w:r w:rsidRPr="005D0EC5">
        <w:rPr>
          <w:lang w:eastAsia="en-GB"/>
        </w:rPr>
        <w:t>println!("{:?}", s);</w:t>
      </w:r>
    </w:p>
    <w:p w14:paraId="469F169B" w14:textId="30CBA5D6" w:rsidR="005D0EC5" w:rsidRPr="005D0EC5" w:rsidRDefault="005D0EC5" w:rsidP="004E37F2">
      <w:pPr>
        <w:pStyle w:val="CodeListingCaption"/>
        <w:rPr>
          <w:lang w:eastAsia="en-GB"/>
        </w:rPr>
      </w:pPr>
      <w:r w:rsidRPr="005D0EC5">
        <w:rPr>
          <w:lang w:eastAsia="en-GB"/>
        </w:rPr>
        <w:t>Using an underscore does not bind the value</w:t>
      </w:r>
      <w:r w:rsidR="007144CB">
        <w:rPr>
          <w:lang w:eastAsia="en-GB"/>
        </w:rPr>
        <w:t>.</w:t>
      </w:r>
    </w:p>
    <w:p w14:paraId="60330BDA" w14:textId="0B416855" w:rsidR="005D0EC5" w:rsidRPr="005D0EC5" w:rsidRDefault="005D0EC5" w:rsidP="005D0EC5">
      <w:pPr>
        <w:pStyle w:val="Body"/>
        <w:rPr>
          <w:lang w:eastAsia="en-GB"/>
        </w:rPr>
      </w:pPr>
      <w:r w:rsidRPr="005D0EC5">
        <w:t xml:space="preserve">This code works just fine because we never bind </w:t>
      </w:r>
      <w:r w:rsidRPr="00261C3B">
        <w:rPr>
          <w:rStyle w:val="Literal"/>
        </w:rPr>
        <w:t>s</w:t>
      </w:r>
      <w:r w:rsidRPr="005D0EC5">
        <w:rPr>
          <w:lang w:eastAsia="en-GB"/>
        </w:rPr>
        <w:t xml:space="preserve"> to anything; it isn’t moved.</w:t>
      </w:r>
      <w:r w:rsidR="004A2931">
        <w:fldChar w:fldCharType="begin"/>
      </w:r>
      <w:r w:rsidR="004A2931">
        <w:instrText xml:space="preserve"> XE "_ (</w:instrText>
      </w:r>
      <w:r w:rsidR="004A2931" w:rsidRPr="005D0EC5">
        <w:instrText>underscore</w:instrText>
      </w:r>
      <w:r w:rsidR="004A2931">
        <w:instrText xml:space="preserve">):as a </w:instrText>
      </w:r>
      <w:r w:rsidR="004A2931" w:rsidRPr="005D0EC5">
        <w:instrText>catchall</w:instrText>
      </w:r>
      <w:r w:rsidR="004A2931">
        <w:instrText xml:space="preserve"> </w:instrText>
      </w:r>
      <w:r w:rsidR="004A2931" w:rsidRPr="005D0EC5">
        <w:instrText>pattern</w:instrText>
      </w:r>
      <w:r w:rsidR="004A2931">
        <w:instrText xml:space="preserve"> endRange" </w:instrText>
      </w:r>
      <w:r w:rsidR="004A2931">
        <w:fldChar w:fldCharType="end"/>
      </w:r>
      <w:r w:rsidR="004A2931">
        <w:fldChar w:fldCharType="begin"/>
      </w:r>
      <w:r w:rsidR="004A2931">
        <w:instrText xml:space="preserve"> XE "</w:instrText>
      </w:r>
      <w:r w:rsidR="004A2931" w:rsidRPr="005D0EC5">
        <w:instrText>underscore</w:instrText>
      </w:r>
      <w:r w:rsidR="004A2931">
        <w:instrText xml:space="preserve"> (_):as a </w:instrText>
      </w:r>
      <w:r w:rsidR="004A2931" w:rsidRPr="005D0EC5">
        <w:instrText>catchall</w:instrText>
      </w:r>
      <w:r w:rsidR="004A2931">
        <w:instrText xml:space="preserve"> </w:instrText>
      </w:r>
      <w:r w:rsidR="004A2931" w:rsidRPr="005D0EC5">
        <w:instrText>pattern</w:instrText>
      </w:r>
      <w:r w:rsidR="004A2931">
        <w:instrText xml:space="preserve"> endRange" </w:instrText>
      </w:r>
      <w:r w:rsidR="004A2931">
        <w:fldChar w:fldCharType="end"/>
      </w:r>
    </w:p>
    <w:p w14:paraId="215A9858" w14:textId="70F53F9B" w:rsidR="005D0EC5" w:rsidRPr="005D0EC5" w:rsidRDefault="005D0EC5" w:rsidP="00261C3B">
      <w:pPr>
        <w:pStyle w:val="HeadC"/>
        <w:rPr>
          <w:lang w:eastAsia="en-GB"/>
        </w:rPr>
      </w:pPr>
      <w:bookmarkStart w:id="95" w:name="ignoring-remaining-parts-of-a-value-with"/>
      <w:bookmarkStart w:id="96" w:name="_Toc106714984"/>
      <w:bookmarkEnd w:id="95"/>
      <w:r w:rsidRPr="00261C3B">
        <w:t>Remaining Parts of a Value with ..</w:t>
      </w:r>
      <w:bookmarkEnd w:id="96"/>
    </w:p>
    <w:p w14:paraId="2B931BE5" w14:textId="7DE209A3" w:rsidR="005D0EC5" w:rsidRPr="005D0EC5" w:rsidRDefault="005D0EC5" w:rsidP="005D0EC5">
      <w:pPr>
        <w:pStyle w:val="Body"/>
        <w:rPr>
          <w:lang w:eastAsia="en-GB"/>
        </w:rPr>
      </w:pPr>
      <w:r w:rsidRPr="005D0EC5">
        <w:t xml:space="preserve">With values that have many parts, we can use the </w:t>
      </w:r>
      <w:r w:rsidRPr="00261C3B">
        <w:rPr>
          <w:rStyle w:val="Literal"/>
        </w:rPr>
        <w:t>..</w:t>
      </w:r>
      <w:r w:rsidRPr="005D0EC5">
        <w:t xml:space="preserve"> syntax to use specific parts and ignore the rest, avoiding the need to list underscores for each ignored value. The </w:t>
      </w:r>
      <w:r w:rsidRPr="00261C3B">
        <w:rPr>
          <w:rStyle w:val="Literal"/>
        </w:rPr>
        <w:t>..</w:t>
      </w:r>
      <w:r w:rsidRPr="005D0EC5">
        <w:t xml:space="preserve"> pattern ignores any parts of a value that we haven’t explicitly matched in the rest of the pattern. In Listing 18-23, we have a </w:t>
      </w:r>
      <w:r w:rsidRPr="00261C3B">
        <w:rPr>
          <w:rStyle w:val="Literal"/>
        </w:rPr>
        <w:t>Point</w:t>
      </w:r>
      <w:r w:rsidRPr="005D0EC5">
        <w:t xml:space="preserve"> struct that holds a coordinate in three-dimensional space. In the </w:t>
      </w:r>
      <w:r w:rsidRPr="00261C3B">
        <w:rPr>
          <w:rStyle w:val="Literal"/>
        </w:rPr>
        <w:t>match</w:t>
      </w:r>
      <w:r w:rsidRPr="005D0EC5">
        <w:t xml:space="preserve"> expression, we want to operate only on the </w:t>
      </w:r>
      <w:r w:rsidRPr="00261C3B">
        <w:rPr>
          <w:rStyle w:val="Literal"/>
        </w:rPr>
        <w:t>x</w:t>
      </w:r>
      <w:r w:rsidRPr="005D0EC5">
        <w:t xml:space="preserve"> coordinate and ignore the values in the </w:t>
      </w:r>
      <w:r w:rsidRPr="00261C3B">
        <w:rPr>
          <w:rStyle w:val="Literal"/>
        </w:rPr>
        <w:t>y</w:t>
      </w:r>
      <w:r w:rsidRPr="005D0EC5">
        <w:t xml:space="preserve"> and </w:t>
      </w:r>
      <w:r w:rsidRPr="00261C3B">
        <w:rPr>
          <w:rStyle w:val="Literal"/>
        </w:rPr>
        <w:t>z</w:t>
      </w:r>
      <w:r w:rsidRPr="005D0EC5">
        <w:rPr>
          <w:lang w:eastAsia="en-GB"/>
        </w:rPr>
        <w:t xml:space="preserve"> fields.</w:t>
      </w:r>
    </w:p>
    <w:p w14:paraId="5971BDB3" w14:textId="64E4CABF" w:rsidR="009F73D8" w:rsidRDefault="009F73D8">
      <w:pPr>
        <w:pStyle w:val="CodeLabel"/>
        <w:rPr>
          <w:ins w:id="97" w:author="Carol Nichols" w:date="2022-08-29T15:14:00Z"/>
          <w:lang w:eastAsia="en-GB"/>
        </w:rPr>
        <w:pPrChange w:id="98" w:author="Carol Nichols" w:date="2022-08-29T15:14:00Z">
          <w:pPr>
            <w:pStyle w:val="Code"/>
          </w:pPr>
        </w:pPrChange>
      </w:pPr>
      <w:ins w:id="99" w:author="Carol Nichols" w:date="2022-08-29T15:14:00Z">
        <w:r>
          <w:rPr>
            <w:lang w:eastAsia="en-GB"/>
          </w:rPr>
          <w:t>src/main.rs</w:t>
        </w:r>
      </w:ins>
    </w:p>
    <w:p w14:paraId="45A1F54F" w14:textId="755BAFBC" w:rsidR="005D0EC5" w:rsidRPr="005D0EC5" w:rsidRDefault="005D0EC5" w:rsidP="00261C3B">
      <w:pPr>
        <w:pStyle w:val="Code"/>
        <w:rPr>
          <w:lang w:eastAsia="en-GB"/>
        </w:rPr>
      </w:pPr>
      <w:r w:rsidRPr="005D0EC5">
        <w:rPr>
          <w:lang w:eastAsia="en-GB"/>
        </w:rPr>
        <w:t>struct Point {</w:t>
      </w:r>
    </w:p>
    <w:p w14:paraId="714CBEB9" w14:textId="77777777" w:rsidR="005D0EC5" w:rsidRPr="005D0EC5" w:rsidRDefault="005D0EC5" w:rsidP="00261C3B">
      <w:pPr>
        <w:pStyle w:val="Code"/>
        <w:rPr>
          <w:lang w:eastAsia="en-GB"/>
        </w:rPr>
      </w:pPr>
      <w:r w:rsidRPr="005D0EC5">
        <w:rPr>
          <w:lang w:eastAsia="en-GB"/>
        </w:rPr>
        <w:t xml:space="preserve">    x: i32,</w:t>
      </w:r>
    </w:p>
    <w:p w14:paraId="283DB60C" w14:textId="77777777" w:rsidR="005D0EC5" w:rsidRPr="005D0EC5" w:rsidRDefault="005D0EC5" w:rsidP="00261C3B">
      <w:pPr>
        <w:pStyle w:val="Code"/>
        <w:rPr>
          <w:lang w:eastAsia="en-GB"/>
        </w:rPr>
      </w:pPr>
      <w:r w:rsidRPr="005D0EC5">
        <w:rPr>
          <w:lang w:eastAsia="en-GB"/>
        </w:rPr>
        <w:t xml:space="preserve">    y: i32,</w:t>
      </w:r>
    </w:p>
    <w:p w14:paraId="627DA121" w14:textId="77777777" w:rsidR="005D0EC5" w:rsidRPr="005D0EC5" w:rsidRDefault="005D0EC5" w:rsidP="00261C3B">
      <w:pPr>
        <w:pStyle w:val="Code"/>
        <w:rPr>
          <w:lang w:eastAsia="en-GB"/>
        </w:rPr>
      </w:pPr>
      <w:r w:rsidRPr="005D0EC5">
        <w:rPr>
          <w:lang w:eastAsia="en-GB"/>
        </w:rPr>
        <w:t xml:space="preserve">    z: i32,</w:t>
      </w:r>
    </w:p>
    <w:p w14:paraId="089B66BA" w14:textId="77777777" w:rsidR="005D0EC5" w:rsidRPr="005D0EC5" w:rsidRDefault="005D0EC5" w:rsidP="00261C3B">
      <w:pPr>
        <w:pStyle w:val="Code"/>
        <w:rPr>
          <w:lang w:eastAsia="en-GB"/>
        </w:rPr>
      </w:pPr>
      <w:r w:rsidRPr="005D0EC5">
        <w:rPr>
          <w:lang w:eastAsia="en-GB"/>
        </w:rPr>
        <w:t>}</w:t>
      </w:r>
    </w:p>
    <w:p w14:paraId="4CC0AB16" w14:textId="77777777" w:rsidR="005D0EC5" w:rsidRPr="005D0EC5" w:rsidRDefault="005D0EC5" w:rsidP="00261C3B">
      <w:pPr>
        <w:pStyle w:val="Code"/>
        <w:rPr>
          <w:lang w:eastAsia="en-GB"/>
        </w:rPr>
      </w:pPr>
    </w:p>
    <w:p w14:paraId="167049B4" w14:textId="77777777" w:rsidR="005D0EC5" w:rsidRPr="005D0EC5" w:rsidRDefault="005D0EC5" w:rsidP="00261C3B">
      <w:pPr>
        <w:pStyle w:val="Code"/>
        <w:rPr>
          <w:lang w:eastAsia="en-GB"/>
        </w:rPr>
      </w:pPr>
      <w:r w:rsidRPr="005D0EC5">
        <w:rPr>
          <w:lang w:eastAsia="en-GB"/>
        </w:rPr>
        <w:t>let origin = Point { x: 0, y: 0, z: 0 };</w:t>
      </w:r>
    </w:p>
    <w:p w14:paraId="6CC848A4" w14:textId="77777777" w:rsidR="005D0EC5" w:rsidRPr="005D0EC5" w:rsidRDefault="005D0EC5" w:rsidP="00261C3B">
      <w:pPr>
        <w:pStyle w:val="Code"/>
        <w:rPr>
          <w:lang w:eastAsia="en-GB"/>
        </w:rPr>
      </w:pPr>
    </w:p>
    <w:p w14:paraId="5A97BC01" w14:textId="77777777" w:rsidR="005D0EC5" w:rsidRPr="005D0EC5" w:rsidRDefault="005D0EC5" w:rsidP="00261C3B">
      <w:pPr>
        <w:pStyle w:val="Code"/>
        <w:rPr>
          <w:lang w:eastAsia="en-GB"/>
        </w:rPr>
      </w:pPr>
      <w:r w:rsidRPr="005D0EC5">
        <w:rPr>
          <w:lang w:eastAsia="en-GB"/>
        </w:rPr>
        <w:t>match origin {</w:t>
      </w:r>
    </w:p>
    <w:p w14:paraId="0A145918" w14:textId="0E73BFEF" w:rsidR="005D0EC5" w:rsidRPr="005D0EC5" w:rsidRDefault="005D0EC5" w:rsidP="00261C3B">
      <w:pPr>
        <w:pStyle w:val="Code"/>
        <w:rPr>
          <w:lang w:eastAsia="en-GB"/>
        </w:rPr>
      </w:pPr>
      <w:r w:rsidRPr="005D0EC5">
        <w:rPr>
          <w:lang w:eastAsia="en-GB"/>
        </w:rPr>
        <w:t xml:space="preserve">    Point { x, .. } =&gt; println!("x is {</w:t>
      </w:r>
      <w:r w:rsidR="00D40F2C">
        <w:rPr>
          <w:lang w:eastAsia="en-GB"/>
        </w:rPr>
        <w:t>x</w:t>
      </w:r>
      <w:r w:rsidRPr="005D0EC5">
        <w:rPr>
          <w:lang w:eastAsia="en-GB"/>
        </w:rPr>
        <w:t>}"),</w:t>
      </w:r>
    </w:p>
    <w:p w14:paraId="49AAA251" w14:textId="77777777" w:rsidR="005D0EC5" w:rsidRPr="005D0EC5" w:rsidRDefault="005D0EC5" w:rsidP="00261C3B">
      <w:pPr>
        <w:pStyle w:val="Code"/>
        <w:rPr>
          <w:lang w:eastAsia="en-GB"/>
        </w:rPr>
      </w:pPr>
      <w:r w:rsidRPr="005D0EC5">
        <w:rPr>
          <w:lang w:eastAsia="en-GB"/>
        </w:rPr>
        <w:t>}</w:t>
      </w:r>
    </w:p>
    <w:p w14:paraId="3221EAE6" w14:textId="2F9D9B36" w:rsidR="005D0EC5" w:rsidRPr="005D0EC5" w:rsidRDefault="005D0EC5" w:rsidP="004E37F2">
      <w:pPr>
        <w:pStyle w:val="CodeListingCaption"/>
        <w:rPr>
          <w:lang w:eastAsia="en-GB"/>
        </w:rPr>
      </w:pPr>
      <w:r w:rsidRPr="005D0EC5">
        <w:t xml:space="preserve">Ignoring all fields of a </w:t>
      </w:r>
      <w:r w:rsidRPr="00261C3B">
        <w:rPr>
          <w:rStyle w:val="Literal"/>
        </w:rPr>
        <w:t>Point</w:t>
      </w:r>
      <w:r w:rsidRPr="005D0EC5">
        <w:t xml:space="preserve"> except for </w:t>
      </w:r>
      <w:r w:rsidRPr="00261C3B">
        <w:rPr>
          <w:rStyle w:val="Literal"/>
        </w:rPr>
        <w:t>x</w:t>
      </w:r>
      <w:r w:rsidRPr="005D0EC5">
        <w:t xml:space="preserve"> by using </w:t>
      </w:r>
      <w:r w:rsidRPr="00261C3B">
        <w:rPr>
          <w:rStyle w:val="Literal"/>
        </w:rPr>
        <w:t>..</w:t>
      </w:r>
    </w:p>
    <w:p w14:paraId="5A3D3B7E" w14:textId="698E1334" w:rsidR="005D0EC5" w:rsidRPr="005D0EC5" w:rsidRDefault="005D0EC5" w:rsidP="005D0EC5">
      <w:pPr>
        <w:pStyle w:val="Body"/>
        <w:rPr>
          <w:lang w:eastAsia="en-GB"/>
        </w:rPr>
      </w:pPr>
      <w:r w:rsidRPr="005D0EC5">
        <w:rPr>
          <w:lang w:eastAsia="en-GB"/>
        </w:rPr>
        <w:t xml:space="preserve">We list the </w:t>
      </w:r>
      <w:r w:rsidRPr="00261C3B">
        <w:rPr>
          <w:rStyle w:val="Literal"/>
        </w:rPr>
        <w:t>x</w:t>
      </w:r>
      <w:r w:rsidRPr="005D0EC5">
        <w:t xml:space="preserve"> value and then just include the </w:t>
      </w:r>
      <w:r w:rsidRPr="00261C3B">
        <w:rPr>
          <w:rStyle w:val="Literal"/>
        </w:rPr>
        <w:t>..</w:t>
      </w:r>
      <w:r w:rsidRPr="005D0EC5">
        <w:t xml:space="preserve"> pattern. This is quicker than having to list </w:t>
      </w:r>
      <w:r w:rsidRPr="00261C3B">
        <w:rPr>
          <w:rStyle w:val="Literal"/>
        </w:rPr>
        <w:t>y: _</w:t>
      </w:r>
      <w:r w:rsidRPr="005D0EC5">
        <w:t xml:space="preserve"> and </w:t>
      </w:r>
      <w:r w:rsidRPr="00261C3B">
        <w:rPr>
          <w:rStyle w:val="Literal"/>
        </w:rPr>
        <w:t>z: _</w:t>
      </w:r>
      <w:r w:rsidRPr="005D0EC5">
        <w:rPr>
          <w:lang w:eastAsia="en-GB"/>
        </w:rPr>
        <w:t>, particularly when we’re working with</w:t>
      </w:r>
      <w:r>
        <w:rPr>
          <w:lang w:eastAsia="en-GB"/>
        </w:rPr>
        <w:t xml:space="preserve"> </w:t>
      </w:r>
      <w:r w:rsidRPr="005D0EC5">
        <w:rPr>
          <w:lang w:eastAsia="en-GB"/>
        </w:rPr>
        <w:t>structs that have lots of fields in situations where only one or two fields are</w:t>
      </w:r>
      <w:r>
        <w:rPr>
          <w:lang w:eastAsia="en-GB"/>
        </w:rPr>
        <w:t xml:space="preserve"> </w:t>
      </w:r>
      <w:r w:rsidRPr="005D0EC5">
        <w:rPr>
          <w:lang w:eastAsia="en-GB"/>
        </w:rPr>
        <w:t>relevant.</w:t>
      </w:r>
    </w:p>
    <w:p w14:paraId="7A20249D" w14:textId="76A5134C" w:rsidR="005D0EC5" w:rsidRPr="005D0EC5" w:rsidRDefault="005D0EC5" w:rsidP="005D0EC5">
      <w:pPr>
        <w:pStyle w:val="Body"/>
        <w:rPr>
          <w:lang w:eastAsia="en-GB"/>
        </w:rPr>
      </w:pPr>
      <w:r w:rsidRPr="005D0EC5">
        <w:rPr>
          <w:lang w:eastAsia="en-GB"/>
        </w:rPr>
        <w:t xml:space="preserve">The syntax </w:t>
      </w:r>
      <w:r w:rsidRPr="00261C3B">
        <w:rPr>
          <w:rStyle w:val="Literal"/>
        </w:rPr>
        <w:t>..</w:t>
      </w:r>
      <w:r w:rsidRPr="005D0EC5">
        <w:t xml:space="preserve"> will expand to as many values as it needs to be. Listing 18-24 shows how to use </w:t>
      </w:r>
      <w:r w:rsidRPr="00261C3B">
        <w:rPr>
          <w:rStyle w:val="Literal"/>
        </w:rPr>
        <w:t>..</w:t>
      </w:r>
      <w:r w:rsidRPr="005D0EC5">
        <w:rPr>
          <w:lang w:eastAsia="en-GB"/>
        </w:rPr>
        <w:t xml:space="preserve"> with a tuple.</w:t>
      </w:r>
    </w:p>
    <w:p w14:paraId="3E29A50E" w14:textId="0996F085" w:rsidR="005D0EC5" w:rsidRPr="005D0EC5" w:rsidRDefault="005D0EC5" w:rsidP="00261C3B">
      <w:pPr>
        <w:pStyle w:val="CodeLabel"/>
        <w:rPr>
          <w:lang w:eastAsia="en-GB"/>
        </w:rPr>
      </w:pPr>
      <w:r w:rsidRPr="005D0EC5">
        <w:rPr>
          <w:lang w:eastAsia="en-GB"/>
        </w:rPr>
        <w:t>src/main.rs</w:t>
      </w:r>
    </w:p>
    <w:p w14:paraId="5EADD40A" w14:textId="77777777" w:rsidR="005D0EC5" w:rsidRPr="005D0EC5" w:rsidRDefault="005D0EC5" w:rsidP="00261C3B">
      <w:pPr>
        <w:pStyle w:val="Code"/>
        <w:rPr>
          <w:lang w:eastAsia="en-GB"/>
        </w:rPr>
      </w:pPr>
      <w:r w:rsidRPr="005D0EC5">
        <w:rPr>
          <w:lang w:eastAsia="en-GB"/>
        </w:rPr>
        <w:t>fn main() {</w:t>
      </w:r>
    </w:p>
    <w:p w14:paraId="4DAC6830" w14:textId="77777777" w:rsidR="005D0EC5" w:rsidRPr="005D0EC5" w:rsidRDefault="005D0EC5" w:rsidP="00261C3B">
      <w:pPr>
        <w:pStyle w:val="Code"/>
        <w:rPr>
          <w:lang w:eastAsia="en-GB"/>
        </w:rPr>
      </w:pPr>
      <w:r w:rsidRPr="005D0EC5">
        <w:rPr>
          <w:lang w:eastAsia="en-GB"/>
        </w:rPr>
        <w:t xml:space="preserve">    let numbers = (2, 4, 8, 16, 32);</w:t>
      </w:r>
    </w:p>
    <w:p w14:paraId="6A25CA22" w14:textId="77777777" w:rsidR="005D0EC5" w:rsidRPr="005D0EC5" w:rsidRDefault="005D0EC5" w:rsidP="00261C3B">
      <w:pPr>
        <w:pStyle w:val="Code"/>
        <w:rPr>
          <w:lang w:eastAsia="en-GB"/>
        </w:rPr>
      </w:pPr>
    </w:p>
    <w:p w14:paraId="46C86C3E" w14:textId="77777777" w:rsidR="005D0EC5" w:rsidRPr="005D0EC5" w:rsidRDefault="005D0EC5" w:rsidP="00261C3B">
      <w:pPr>
        <w:pStyle w:val="Code"/>
        <w:rPr>
          <w:lang w:eastAsia="en-GB"/>
        </w:rPr>
      </w:pPr>
      <w:r w:rsidRPr="005D0EC5">
        <w:rPr>
          <w:lang w:eastAsia="en-GB"/>
        </w:rPr>
        <w:t xml:space="preserve">    match numbers {</w:t>
      </w:r>
    </w:p>
    <w:p w14:paraId="11ED63F6" w14:textId="77777777" w:rsidR="005D0EC5" w:rsidRPr="005D0EC5" w:rsidRDefault="005D0EC5" w:rsidP="00261C3B">
      <w:pPr>
        <w:pStyle w:val="Code"/>
        <w:rPr>
          <w:lang w:eastAsia="en-GB"/>
        </w:rPr>
      </w:pPr>
      <w:r w:rsidRPr="005D0EC5">
        <w:rPr>
          <w:lang w:eastAsia="en-GB"/>
        </w:rPr>
        <w:t xml:space="preserve">        (first, .., last) =&gt; {</w:t>
      </w:r>
    </w:p>
    <w:p w14:paraId="5B209B3F" w14:textId="77777777" w:rsidR="005D0EC5" w:rsidRPr="005D0EC5" w:rsidRDefault="005D0EC5" w:rsidP="00261C3B">
      <w:pPr>
        <w:pStyle w:val="Code"/>
        <w:rPr>
          <w:lang w:eastAsia="en-GB"/>
        </w:rPr>
      </w:pPr>
      <w:r w:rsidRPr="005D0EC5">
        <w:rPr>
          <w:lang w:eastAsia="en-GB"/>
        </w:rPr>
        <w:t xml:space="preserve">            println!("Some numbers: {first}, {last}");</w:t>
      </w:r>
    </w:p>
    <w:p w14:paraId="0CF0B9A6" w14:textId="77777777" w:rsidR="005D0EC5" w:rsidRPr="005D0EC5" w:rsidRDefault="005D0EC5" w:rsidP="00261C3B">
      <w:pPr>
        <w:pStyle w:val="Code"/>
        <w:rPr>
          <w:lang w:eastAsia="en-GB"/>
        </w:rPr>
      </w:pPr>
      <w:r w:rsidRPr="005D0EC5">
        <w:rPr>
          <w:lang w:eastAsia="en-GB"/>
        </w:rPr>
        <w:t xml:space="preserve">        }</w:t>
      </w:r>
    </w:p>
    <w:p w14:paraId="0A0ECF27" w14:textId="77777777" w:rsidR="005D0EC5" w:rsidRPr="005D0EC5" w:rsidRDefault="005D0EC5" w:rsidP="00261C3B">
      <w:pPr>
        <w:pStyle w:val="Code"/>
        <w:rPr>
          <w:lang w:eastAsia="en-GB"/>
        </w:rPr>
      </w:pPr>
      <w:r w:rsidRPr="005D0EC5">
        <w:rPr>
          <w:lang w:eastAsia="en-GB"/>
        </w:rPr>
        <w:t xml:space="preserve">    }</w:t>
      </w:r>
    </w:p>
    <w:p w14:paraId="752DC755" w14:textId="77777777" w:rsidR="005D0EC5" w:rsidRPr="005D0EC5" w:rsidRDefault="005D0EC5" w:rsidP="00261C3B">
      <w:pPr>
        <w:pStyle w:val="Code"/>
        <w:rPr>
          <w:lang w:eastAsia="en-GB"/>
        </w:rPr>
      </w:pPr>
      <w:r w:rsidRPr="005D0EC5">
        <w:rPr>
          <w:lang w:eastAsia="en-GB"/>
        </w:rPr>
        <w:t>}</w:t>
      </w:r>
    </w:p>
    <w:p w14:paraId="7845029C" w14:textId="0827CCDC" w:rsidR="005D0EC5" w:rsidRPr="005D0EC5" w:rsidRDefault="005D0EC5" w:rsidP="004E37F2">
      <w:pPr>
        <w:pStyle w:val="CodeListingCaption"/>
        <w:rPr>
          <w:lang w:eastAsia="en-GB"/>
        </w:rPr>
      </w:pPr>
      <w:r w:rsidRPr="005D0EC5">
        <w:rPr>
          <w:lang w:eastAsia="en-GB"/>
        </w:rPr>
        <w:t>Matching only the first and last values in a tuple and ignoring</w:t>
      </w:r>
      <w:r>
        <w:rPr>
          <w:lang w:eastAsia="en-GB"/>
        </w:rPr>
        <w:t xml:space="preserve"> </w:t>
      </w:r>
      <w:r w:rsidRPr="005D0EC5">
        <w:rPr>
          <w:lang w:eastAsia="en-GB"/>
        </w:rPr>
        <w:t>all other values</w:t>
      </w:r>
    </w:p>
    <w:p w14:paraId="0A8208E5" w14:textId="71214B79" w:rsidR="005D0EC5" w:rsidRPr="005D0EC5" w:rsidRDefault="005D0EC5" w:rsidP="005D0EC5">
      <w:pPr>
        <w:pStyle w:val="Body"/>
        <w:rPr>
          <w:lang w:eastAsia="en-GB"/>
        </w:rPr>
      </w:pPr>
      <w:r w:rsidRPr="005D0EC5">
        <w:t>In this code, the first and last value</w:t>
      </w:r>
      <w:r w:rsidR="007144CB">
        <w:t>s</w:t>
      </w:r>
      <w:r w:rsidRPr="005D0EC5">
        <w:t xml:space="preserve"> are matched with </w:t>
      </w:r>
      <w:r w:rsidRPr="00261C3B">
        <w:rPr>
          <w:rStyle w:val="Literal"/>
        </w:rPr>
        <w:t>first</w:t>
      </w:r>
      <w:r w:rsidRPr="005D0EC5">
        <w:t xml:space="preserve"> and </w:t>
      </w:r>
      <w:r w:rsidRPr="00261C3B">
        <w:rPr>
          <w:rStyle w:val="Literal"/>
        </w:rPr>
        <w:t>last</w:t>
      </w:r>
      <w:r w:rsidRPr="005D0EC5">
        <w:t xml:space="preserve">. The </w:t>
      </w:r>
      <w:r w:rsidRPr="00261C3B">
        <w:rPr>
          <w:rStyle w:val="Literal"/>
        </w:rPr>
        <w:t>..</w:t>
      </w:r>
      <w:r w:rsidRPr="005D0EC5">
        <w:rPr>
          <w:lang w:eastAsia="en-GB"/>
        </w:rPr>
        <w:t xml:space="preserve"> will match and ignore everything in the middle.</w:t>
      </w:r>
    </w:p>
    <w:p w14:paraId="399BF429" w14:textId="757549CA" w:rsidR="005D0EC5" w:rsidRPr="005D0EC5" w:rsidRDefault="005D0EC5" w:rsidP="005D0EC5">
      <w:pPr>
        <w:pStyle w:val="Body"/>
        <w:rPr>
          <w:lang w:eastAsia="en-GB"/>
        </w:rPr>
      </w:pPr>
      <w:r w:rsidRPr="005D0EC5">
        <w:rPr>
          <w:lang w:eastAsia="en-GB"/>
        </w:rPr>
        <w:t xml:space="preserve">However, using </w:t>
      </w:r>
      <w:r w:rsidRPr="00261C3B">
        <w:rPr>
          <w:rStyle w:val="Literal"/>
        </w:rPr>
        <w:t>..</w:t>
      </w:r>
      <w:r w:rsidRPr="005D0EC5">
        <w:t xml:space="preserve"> must be unambiguous. If it is unclear which values are intended for matching and which should be ignored, Rust will give us an error. Listing 18-25 shows an example of using </w:t>
      </w:r>
      <w:r w:rsidRPr="00261C3B">
        <w:rPr>
          <w:rStyle w:val="Literal"/>
        </w:rPr>
        <w:t>..</w:t>
      </w:r>
      <w:r w:rsidRPr="005D0EC5">
        <w:rPr>
          <w:lang w:eastAsia="en-GB"/>
        </w:rPr>
        <w:t xml:space="preserve"> ambiguously, so it will not</w:t>
      </w:r>
      <w:r>
        <w:rPr>
          <w:lang w:eastAsia="en-GB"/>
        </w:rPr>
        <w:t xml:space="preserve"> </w:t>
      </w:r>
      <w:r w:rsidRPr="005D0EC5">
        <w:rPr>
          <w:lang w:eastAsia="en-GB"/>
        </w:rPr>
        <w:t>compile.</w:t>
      </w:r>
    </w:p>
    <w:p w14:paraId="2EF2A0DD" w14:textId="7E95D6BC" w:rsidR="005D0EC5" w:rsidRPr="005D0EC5" w:rsidRDefault="005D0EC5" w:rsidP="00261C3B">
      <w:pPr>
        <w:pStyle w:val="CodeLabel"/>
        <w:rPr>
          <w:lang w:eastAsia="en-GB"/>
        </w:rPr>
      </w:pPr>
      <w:r w:rsidRPr="005D0EC5">
        <w:rPr>
          <w:lang w:eastAsia="en-GB"/>
        </w:rPr>
        <w:t>src/main.rs</w:t>
      </w:r>
    </w:p>
    <w:p w14:paraId="2D11FB34" w14:textId="77777777" w:rsidR="005D0EC5" w:rsidRPr="005D0EC5" w:rsidRDefault="005D0EC5" w:rsidP="00261C3B">
      <w:pPr>
        <w:pStyle w:val="Code"/>
        <w:rPr>
          <w:lang w:eastAsia="en-GB"/>
        </w:rPr>
      </w:pPr>
      <w:r w:rsidRPr="005D0EC5">
        <w:rPr>
          <w:lang w:eastAsia="en-GB"/>
        </w:rPr>
        <w:t>fn main() {</w:t>
      </w:r>
    </w:p>
    <w:p w14:paraId="25DEC738" w14:textId="77777777" w:rsidR="005D0EC5" w:rsidRPr="005D0EC5" w:rsidRDefault="005D0EC5" w:rsidP="00261C3B">
      <w:pPr>
        <w:pStyle w:val="Code"/>
        <w:rPr>
          <w:lang w:eastAsia="en-GB"/>
        </w:rPr>
      </w:pPr>
      <w:r w:rsidRPr="005D0EC5">
        <w:rPr>
          <w:lang w:eastAsia="en-GB"/>
        </w:rPr>
        <w:t xml:space="preserve">    let numbers = (2, 4, 8, 16, 32);</w:t>
      </w:r>
    </w:p>
    <w:p w14:paraId="6E8D7433" w14:textId="77777777" w:rsidR="005D0EC5" w:rsidRPr="005D0EC5" w:rsidRDefault="005D0EC5" w:rsidP="00261C3B">
      <w:pPr>
        <w:pStyle w:val="Code"/>
        <w:rPr>
          <w:lang w:eastAsia="en-GB"/>
        </w:rPr>
      </w:pPr>
    </w:p>
    <w:p w14:paraId="43AFC5F5" w14:textId="77777777" w:rsidR="005D0EC5" w:rsidRPr="005D0EC5" w:rsidRDefault="005D0EC5" w:rsidP="00261C3B">
      <w:pPr>
        <w:pStyle w:val="Code"/>
        <w:rPr>
          <w:lang w:eastAsia="en-GB"/>
        </w:rPr>
      </w:pPr>
      <w:r w:rsidRPr="005D0EC5">
        <w:rPr>
          <w:lang w:eastAsia="en-GB"/>
        </w:rPr>
        <w:t xml:space="preserve">    match numbers {</w:t>
      </w:r>
    </w:p>
    <w:p w14:paraId="494A248A" w14:textId="77777777" w:rsidR="005D0EC5" w:rsidRPr="005D0EC5" w:rsidRDefault="005D0EC5" w:rsidP="00261C3B">
      <w:pPr>
        <w:pStyle w:val="Code"/>
        <w:rPr>
          <w:lang w:eastAsia="en-GB"/>
        </w:rPr>
      </w:pPr>
      <w:r w:rsidRPr="005D0EC5">
        <w:rPr>
          <w:lang w:eastAsia="en-GB"/>
        </w:rPr>
        <w:t xml:space="preserve">        (.., second, ..) =&gt; {</w:t>
      </w:r>
    </w:p>
    <w:p w14:paraId="3C68A87C" w14:textId="555BE1E2" w:rsidR="005D0EC5" w:rsidRPr="005D0EC5" w:rsidRDefault="005D0EC5" w:rsidP="00261C3B">
      <w:pPr>
        <w:pStyle w:val="Code"/>
        <w:rPr>
          <w:lang w:eastAsia="en-GB"/>
        </w:rPr>
      </w:pPr>
      <w:r w:rsidRPr="005D0EC5">
        <w:rPr>
          <w:lang w:eastAsia="en-GB"/>
        </w:rPr>
        <w:t xml:space="preserve">            println!("Some numbers: {</w:t>
      </w:r>
      <w:r w:rsidR="00B87BAF">
        <w:rPr>
          <w:lang w:eastAsia="en-GB"/>
        </w:rPr>
        <w:t>second</w:t>
      </w:r>
      <w:r w:rsidRPr="005D0EC5">
        <w:rPr>
          <w:lang w:eastAsia="en-GB"/>
        </w:rPr>
        <w:t>}")</w:t>
      </w:r>
      <w:r w:rsidR="00B87BAF">
        <w:rPr>
          <w:lang w:eastAsia="en-GB"/>
        </w:rPr>
        <w:t>;</w:t>
      </w:r>
    </w:p>
    <w:p w14:paraId="16147B89" w14:textId="77777777" w:rsidR="005D0EC5" w:rsidRPr="005D0EC5" w:rsidRDefault="005D0EC5" w:rsidP="00261C3B">
      <w:pPr>
        <w:pStyle w:val="Code"/>
        <w:rPr>
          <w:lang w:eastAsia="en-GB"/>
        </w:rPr>
      </w:pPr>
      <w:r w:rsidRPr="005D0EC5">
        <w:rPr>
          <w:lang w:eastAsia="en-GB"/>
        </w:rPr>
        <w:t xml:space="preserve">        },</w:t>
      </w:r>
    </w:p>
    <w:p w14:paraId="2AD3EC1F" w14:textId="77777777" w:rsidR="005D0EC5" w:rsidRPr="005D0EC5" w:rsidRDefault="005D0EC5" w:rsidP="00261C3B">
      <w:pPr>
        <w:pStyle w:val="Code"/>
        <w:rPr>
          <w:lang w:eastAsia="en-GB"/>
        </w:rPr>
      </w:pPr>
      <w:r w:rsidRPr="005D0EC5">
        <w:rPr>
          <w:lang w:eastAsia="en-GB"/>
        </w:rPr>
        <w:t xml:space="preserve">    }</w:t>
      </w:r>
    </w:p>
    <w:p w14:paraId="1F162154" w14:textId="77777777" w:rsidR="005D0EC5" w:rsidRPr="005D0EC5" w:rsidRDefault="005D0EC5" w:rsidP="00261C3B">
      <w:pPr>
        <w:pStyle w:val="Code"/>
        <w:rPr>
          <w:lang w:eastAsia="en-GB"/>
        </w:rPr>
      </w:pPr>
      <w:r w:rsidRPr="005D0EC5">
        <w:rPr>
          <w:lang w:eastAsia="en-GB"/>
        </w:rPr>
        <w:t>}</w:t>
      </w:r>
    </w:p>
    <w:p w14:paraId="2F09529B" w14:textId="6FE2DFBA" w:rsidR="005D0EC5" w:rsidRPr="005D0EC5" w:rsidRDefault="005D0EC5" w:rsidP="004E37F2">
      <w:pPr>
        <w:pStyle w:val="CodeListingCaption"/>
        <w:rPr>
          <w:lang w:eastAsia="en-GB"/>
        </w:rPr>
      </w:pPr>
      <w:r w:rsidRPr="005D0EC5">
        <w:t xml:space="preserve">An attempt to use </w:t>
      </w:r>
      <w:r w:rsidRPr="00261C3B">
        <w:rPr>
          <w:rStyle w:val="Literal"/>
        </w:rPr>
        <w:t>..</w:t>
      </w:r>
      <w:r w:rsidRPr="005D0EC5">
        <w:rPr>
          <w:lang w:eastAsia="en-GB"/>
        </w:rPr>
        <w:t xml:space="preserve"> in an ambiguous way</w:t>
      </w:r>
    </w:p>
    <w:p w14:paraId="13B2DBE7" w14:textId="77777777" w:rsidR="005D0EC5" w:rsidRPr="005D0EC5" w:rsidRDefault="005D0EC5" w:rsidP="00261C3B">
      <w:pPr>
        <w:pStyle w:val="Body"/>
        <w:rPr>
          <w:lang w:eastAsia="en-GB"/>
        </w:rPr>
      </w:pPr>
      <w:r w:rsidRPr="005D0EC5">
        <w:rPr>
          <w:lang w:eastAsia="en-GB"/>
        </w:rPr>
        <w:t>When we compile this example, we get this error:</w:t>
      </w:r>
    </w:p>
    <w:p w14:paraId="4FAAED5B" w14:textId="77777777" w:rsidR="005D0EC5" w:rsidRPr="005D0EC5" w:rsidRDefault="005D0EC5" w:rsidP="00D94E7F">
      <w:pPr>
        <w:pStyle w:val="CodeWide"/>
        <w:rPr>
          <w:lang w:eastAsia="en-GB"/>
        </w:rPr>
      </w:pPr>
      <w:r w:rsidRPr="005D0EC5">
        <w:rPr>
          <w:lang w:eastAsia="en-GB"/>
        </w:rPr>
        <w:t>error: `..` can only be used once per tuple pattern</w:t>
      </w:r>
    </w:p>
    <w:p w14:paraId="6B609DFD" w14:textId="77777777" w:rsidR="005D0EC5" w:rsidRPr="005D0EC5" w:rsidRDefault="005D0EC5" w:rsidP="00D94E7F">
      <w:pPr>
        <w:pStyle w:val="CodeWide"/>
        <w:rPr>
          <w:lang w:eastAsia="en-GB"/>
        </w:rPr>
      </w:pPr>
      <w:r w:rsidRPr="005D0EC5">
        <w:rPr>
          <w:lang w:eastAsia="en-GB"/>
        </w:rPr>
        <w:t xml:space="preserve"> --&gt; src/main.rs:5:22</w:t>
      </w:r>
    </w:p>
    <w:p w14:paraId="7499DC42" w14:textId="77777777" w:rsidR="005D0EC5" w:rsidRPr="005D0EC5" w:rsidRDefault="005D0EC5" w:rsidP="00D94E7F">
      <w:pPr>
        <w:pStyle w:val="CodeWide"/>
        <w:rPr>
          <w:lang w:eastAsia="en-GB"/>
        </w:rPr>
      </w:pPr>
      <w:r w:rsidRPr="005D0EC5">
        <w:rPr>
          <w:lang w:eastAsia="en-GB"/>
        </w:rPr>
        <w:t xml:space="preserve">  |</w:t>
      </w:r>
    </w:p>
    <w:p w14:paraId="4DA3B8CD" w14:textId="77777777" w:rsidR="005D0EC5" w:rsidRPr="005D0EC5" w:rsidRDefault="005D0EC5" w:rsidP="00D94E7F">
      <w:pPr>
        <w:pStyle w:val="CodeWide"/>
        <w:rPr>
          <w:lang w:eastAsia="en-GB"/>
        </w:rPr>
      </w:pPr>
      <w:r w:rsidRPr="005D0EC5">
        <w:rPr>
          <w:lang w:eastAsia="en-GB"/>
        </w:rPr>
        <w:t>5 |         (.., second, ..) =&gt; {</w:t>
      </w:r>
    </w:p>
    <w:p w14:paraId="1CF56ECF" w14:textId="77777777" w:rsidR="005D0EC5" w:rsidRPr="005D0EC5" w:rsidRDefault="005D0EC5" w:rsidP="00D94E7F">
      <w:pPr>
        <w:pStyle w:val="CodeWide"/>
        <w:rPr>
          <w:lang w:eastAsia="en-GB"/>
        </w:rPr>
      </w:pPr>
      <w:r w:rsidRPr="005D0EC5">
        <w:rPr>
          <w:lang w:eastAsia="en-GB"/>
        </w:rPr>
        <w:t xml:space="preserve">  |          --          ^^ can only be used once per tuple pattern</w:t>
      </w:r>
    </w:p>
    <w:p w14:paraId="0EA8C8FA" w14:textId="77777777" w:rsidR="005D0EC5" w:rsidRPr="005D0EC5" w:rsidRDefault="005D0EC5" w:rsidP="00D94E7F">
      <w:pPr>
        <w:pStyle w:val="CodeWide"/>
        <w:rPr>
          <w:lang w:eastAsia="en-GB"/>
        </w:rPr>
      </w:pPr>
      <w:r w:rsidRPr="005D0EC5">
        <w:rPr>
          <w:lang w:eastAsia="en-GB"/>
        </w:rPr>
        <w:t xml:space="preserve">  |          |</w:t>
      </w:r>
    </w:p>
    <w:p w14:paraId="7C32E71F" w14:textId="77777777" w:rsidR="005D0EC5" w:rsidRPr="005D0EC5" w:rsidRDefault="005D0EC5" w:rsidP="00D94E7F">
      <w:pPr>
        <w:pStyle w:val="CodeWide"/>
        <w:rPr>
          <w:lang w:eastAsia="en-GB"/>
        </w:rPr>
      </w:pPr>
      <w:r w:rsidRPr="005D0EC5">
        <w:rPr>
          <w:lang w:eastAsia="en-GB"/>
        </w:rPr>
        <w:t xml:space="preserve">  |          previously used here</w:t>
      </w:r>
    </w:p>
    <w:p w14:paraId="47D99B54" w14:textId="2A2CC9D4" w:rsidR="005D0EC5" w:rsidRPr="005D0EC5" w:rsidRDefault="005D0EC5" w:rsidP="005D0EC5">
      <w:pPr>
        <w:pStyle w:val="Body"/>
        <w:rPr>
          <w:lang w:eastAsia="en-GB"/>
        </w:rPr>
      </w:pPr>
      <w:r w:rsidRPr="005D0EC5">
        <w:t xml:space="preserve">It’s impossible for Rust to determine how many values in the tuple to ignore before matching a value with </w:t>
      </w:r>
      <w:r w:rsidRPr="00261C3B">
        <w:rPr>
          <w:rStyle w:val="Literal"/>
        </w:rPr>
        <w:t>second</w:t>
      </w:r>
      <w:r w:rsidRPr="005D0EC5">
        <w:t xml:space="preserve"> and then how many further values to ignore thereafter. This code could mean that we want to ignore </w:t>
      </w:r>
      <w:r w:rsidRPr="00261C3B">
        <w:rPr>
          <w:rStyle w:val="Literal"/>
        </w:rPr>
        <w:t>2</w:t>
      </w:r>
      <w:r w:rsidRPr="005D0EC5">
        <w:t xml:space="preserve">, bind </w:t>
      </w:r>
      <w:r w:rsidRPr="00261C3B">
        <w:rPr>
          <w:rStyle w:val="Literal"/>
        </w:rPr>
        <w:t>second</w:t>
      </w:r>
      <w:r w:rsidRPr="005D0EC5">
        <w:t xml:space="preserve"> to </w:t>
      </w:r>
      <w:r w:rsidRPr="00261C3B">
        <w:rPr>
          <w:rStyle w:val="Literal"/>
        </w:rPr>
        <w:t>4</w:t>
      </w:r>
      <w:r w:rsidRPr="005D0EC5">
        <w:t xml:space="preserve">, and then ignore </w:t>
      </w:r>
      <w:r w:rsidRPr="00261C3B">
        <w:rPr>
          <w:rStyle w:val="Literal"/>
        </w:rPr>
        <w:t>8</w:t>
      </w:r>
      <w:r w:rsidRPr="005D0EC5">
        <w:t xml:space="preserve">, </w:t>
      </w:r>
      <w:r w:rsidRPr="00261C3B">
        <w:rPr>
          <w:rStyle w:val="Literal"/>
        </w:rPr>
        <w:t>16</w:t>
      </w:r>
      <w:r w:rsidRPr="005D0EC5">
        <w:t xml:space="preserve">, and </w:t>
      </w:r>
      <w:r w:rsidRPr="00261C3B">
        <w:rPr>
          <w:rStyle w:val="Literal"/>
        </w:rPr>
        <w:t>32</w:t>
      </w:r>
      <w:r w:rsidRPr="005D0EC5">
        <w:t xml:space="preserve">; or that we want to ignore </w:t>
      </w:r>
      <w:r w:rsidRPr="00261C3B">
        <w:rPr>
          <w:rStyle w:val="Literal"/>
        </w:rPr>
        <w:t>2</w:t>
      </w:r>
      <w:r w:rsidRPr="005D0EC5">
        <w:t xml:space="preserve"> and </w:t>
      </w:r>
      <w:r w:rsidRPr="00261C3B">
        <w:rPr>
          <w:rStyle w:val="Literal"/>
        </w:rPr>
        <w:t>4</w:t>
      </w:r>
      <w:r w:rsidRPr="005D0EC5">
        <w:t xml:space="preserve">, bind </w:t>
      </w:r>
      <w:r w:rsidRPr="00261C3B">
        <w:rPr>
          <w:rStyle w:val="Literal"/>
        </w:rPr>
        <w:t>second</w:t>
      </w:r>
      <w:r w:rsidRPr="005D0EC5">
        <w:t xml:space="preserve"> to </w:t>
      </w:r>
      <w:r w:rsidRPr="00261C3B">
        <w:rPr>
          <w:rStyle w:val="Literal"/>
        </w:rPr>
        <w:t>8</w:t>
      </w:r>
      <w:r w:rsidRPr="005D0EC5">
        <w:t xml:space="preserve">, and then ignore </w:t>
      </w:r>
      <w:r w:rsidRPr="00261C3B">
        <w:rPr>
          <w:rStyle w:val="Literal"/>
        </w:rPr>
        <w:t>16</w:t>
      </w:r>
      <w:r w:rsidRPr="005D0EC5">
        <w:t xml:space="preserve"> and </w:t>
      </w:r>
      <w:r w:rsidRPr="00261C3B">
        <w:rPr>
          <w:rStyle w:val="Literal"/>
        </w:rPr>
        <w:t>32</w:t>
      </w:r>
      <w:r w:rsidRPr="005D0EC5">
        <w:t xml:space="preserve">; and so forth. The variable name </w:t>
      </w:r>
      <w:r w:rsidRPr="00261C3B">
        <w:rPr>
          <w:rStyle w:val="Literal"/>
        </w:rPr>
        <w:t>second</w:t>
      </w:r>
      <w:r w:rsidRPr="005D0EC5">
        <w:t xml:space="preserve"> doesn’t mean anything special to Rust, so we get a compiler error because using </w:t>
      </w:r>
      <w:r w:rsidRPr="00261C3B">
        <w:rPr>
          <w:rStyle w:val="Literal"/>
        </w:rPr>
        <w:t>..</w:t>
      </w:r>
      <w:r w:rsidRPr="005D0EC5">
        <w:rPr>
          <w:lang w:eastAsia="en-GB"/>
        </w:rPr>
        <w:t xml:space="preserve"> in two places like this is ambiguous.</w:t>
      </w:r>
      <w:r w:rsidR="00052DFD">
        <w:fldChar w:fldCharType="begin"/>
      </w:r>
      <w:r w:rsidR="00052DFD">
        <w:instrText xml:space="preserve"> XE "patterns:ignoring values</w:instrText>
      </w:r>
      <w:r w:rsidR="00052DFD" w:rsidRPr="00F36AD2">
        <w:instrText xml:space="preserve"> </w:instrText>
      </w:r>
      <w:r w:rsidR="00052DFD">
        <w:instrText xml:space="preserve">in endRange" </w:instrText>
      </w:r>
      <w:r w:rsidR="00052DFD">
        <w:fldChar w:fldCharType="end"/>
      </w:r>
    </w:p>
    <w:bookmarkStart w:id="100" w:name="extra-conditionals-with-match-guards"/>
    <w:bookmarkStart w:id="101" w:name="_Toc106714985"/>
    <w:bookmarkEnd w:id="100"/>
    <w:p w14:paraId="0228C427" w14:textId="1B8DAECF" w:rsidR="005D0EC5" w:rsidRPr="005D0EC5" w:rsidRDefault="004A2931" w:rsidP="00261C3B">
      <w:pPr>
        <w:pStyle w:val="HeadB"/>
        <w:rPr>
          <w:lang w:eastAsia="en-GB"/>
        </w:rPr>
      </w:pPr>
      <w:r>
        <w:fldChar w:fldCharType="begin"/>
      </w:r>
      <w:r>
        <w:instrText xml:space="preserve"> XE "match gua</w:instrText>
      </w:r>
      <w:r w:rsidR="00B04C24">
        <w:instrText>rd</w:instrText>
      </w:r>
      <w:r>
        <w:instrText xml:space="preserve"> startRange" </w:instrText>
      </w:r>
      <w:r>
        <w:fldChar w:fldCharType="end"/>
      </w:r>
      <w:r w:rsidR="005D0EC5" w:rsidRPr="005D0EC5">
        <w:rPr>
          <w:lang w:eastAsia="en-GB"/>
        </w:rPr>
        <w:t>Extra Conditionals with Match Guards</w:t>
      </w:r>
      <w:bookmarkEnd w:id="101"/>
    </w:p>
    <w:p w14:paraId="70F9CF73" w14:textId="72FB9B44" w:rsidR="005D0EC5" w:rsidRPr="005D0EC5" w:rsidRDefault="005D0EC5" w:rsidP="005D0EC5">
      <w:pPr>
        <w:pStyle w:val="Body"/>
        <w:rPr>
          <w:lang w:eastAsia="en-GB"/>
        </w:rPr>
      </w:pPr>
      <w:r w:rsidRPr="005D0EC5">
        <w:t xml:space="preserve">A </w:t>
      </w:r>
      <w:r w:rsidRPr="00261C3B">
        <w:rPr>
          <w:rStyle w:val="Italic"/>
        </w:rPr>
        <w:t>match guard</w:t>
      </w:r>
      <w:r w:rsidRPr="005D0EC5">
        <w:t xml:space="preserve"> is an additional </w:t>
      </w:r>
      <w:r w:rsidRPr="00261C3B">
        <w:rPr>
          <w:rStyle w:val="Literal"/>
        </w:rPr>
        <w:t>if</w:t>
      </w:r>
      <w:r w:rsidRPr="005D0EC5">
        <w:t xml:space="preserve"> condition, specified after the pattern in a </w:t>
      </w:r>
      <w:r w:rsidRPr="00261C3B">
        <w:rPr>
          <w:rStyle w:val="Literal"/>
        </w:rPr>
        <w:t>match</w:t>
      </w:r>
      <w:r w:rsidRPr="005D0EC5">
        <w:rPr>
          <w:lang w:eastAsia="en-GB"/>
        </w:rPr>
        <w:t xml:space="preserve"> arm, that must also match for that arm to be chosen. Match guards are</w:t>
      </w:r>
      <w:r>
        <w:rPr>
          <w:lang w:eastAsia="en-GB"/>
        </w:rPr>
        <w:t xml:space="preserve"> </w:t>
      </w:r>
      <w:r w:rsidRPr="005D0EC5">
        <w:rPr>
          <w:lang w:eastAsia="en-GB"/>
        </w:rPr>
        <w:t>useful for expressing more complex ideas than a pattern alone allows.</w:t>
      </w:r>
    </w:p>
    <w:p w14:paraId="3A987354" w14:textId="622DB2BC" w:rsidR="005D0EC5" w:rsidRPr="005D0EC5" w:rsidRDefault="005D0EC5" w:rsidP="005D0EC5">
      <w:pPr>
        <w:pStyle w:val="Body"/>
        <w:rPr>
          <w:lang w:eastAsia="en-GB"/>
        </w:rPr>
      </w:pPr>
      <w:r w:rsidRPr="005D0EC5">
        <w:rPr>
          <w:lang w:eastAsia="en-GB"/>
        </w:rPr>
        <w:t>The condition can use variables created in the pattern. Listing 18-26 shows a</w:t>
      </w:r>
      <w:r>
        <w:rPr>
          <w:lang w:eastAsia="en-GB"/>
        </w:rPr>
        <w:t xml:space="preserve"> </w:t>
      </w:r>
      <w:r w:rsidRPr="00261C3B">
        <w:rPr>
          <w:rStyle w:val="Literal"/>
        </w:rPr>
        <w:t>match</w:t>
      </w:r>
      <w:r w:rsidRPr="005D0EC5">
        <w:t xml:space="preserve"> where the first arm has the pattern </w:t>
      </w:r>
      <w:r w:rsidRPr="00261C3B">
        <w:rPr>
          <w:rStyle w:val="Literal"/>
        </w:rPr>
        <w:t>Some(x)</w:t>
      </w:r>
      <w:r w:rsidRPr="005D0EC5">
        <w:t xml:space="preserve"> and also has a match guard of </w:t>
      </w:r>
      <w:r w:rsidRPr="00261C3B">
        <w:rPr>
          <w:rStyle w:val="Literal"/>
        </w:rPr>
        <w:t>if x % 2 == 0</w:t>
      </w:r>
      <w:r w:rsidRPr="005D0EC5">
        <w:rPr>
          <w:lang w:eastAsia="en-GB"/>
        </w:rPr>
        <w:t xml:space="preserve"> (which will be </w:t>
      </w:r>
      <w:r w:rsidRPr="003C243B">
        <w:rPr>
          <w:rStyle w:val="Literal"/>
        </w:rPr>
        <w:t>true</w:t>
      </w:r>
      <w:r w:rsidRPr="005D0EC5">
        <w:rPr>
          <w:lang w:eastAsia="en-GB"/>
        </w:rPr>
        <w:t xml:space="preserve"> if the number is even).</w:t>
      </w:r>
    </w:p>
    <w:p w14:paraId="543B8E05" w14:textId="5B9B348B" w:rsidR="00607DEF" w:rsidRDefault="00607DEF">
      <w:pPr>
        <w:pStyle w:val="CodeLabel"/>
        <w:rPr>
          <w:ins w:id="102" w:author="Carol Nichols" w:date="2022-08-29T15:14:00Z"/>
          <w:lang w:eastAsia="en-GB"/>
        </w:rPr>
        <w:pPrChange w:id="103" w:author="Carol Nichols" w:date="2022-08-29T15:14:00Z">
          <w:pPr>
            <w:pStyle w:val="Code"/>
          </w:pPr>
        </w:pPrChange>
      </w:pPr>
      <w:ins w:id="104" w:author="Carol Nichols" w:date="2022-08-29T15:14:00Z">
        <w:r>
          <w:rPr>
            <w:lang w:eastAsia="en-GB"/>
          </w:rPr>
          <w:t>src/main.rs</w:t>
        </w:r>
      </w:ins>
    </w:p>
    <w:p w14:paraId="058D345D" w14:textId="17D151CB" w:rsidR="005D0EC5" w:rsidRPr="005D0EC5" w:rsidRDefault="005D0EC5" w:rsidP="00261C3B">
      <w:pPr>
        <w:pStyle w:val="Code"/>
        <w:rPr>
          <w:lang w:eastAsia="en-GB"/>
        </w:rPr>
      </w:pPr>
      <w:r w:rsidRPr="005D0EC5">
        <w:rPr>
          <w:lang w:eastAsia="en-GB"/>
        </w:rPr>
        <w:t>let num = Some(4);</w:t>
      </w:r>
    </w:p>
    <w:p w14:paraId="151E74E8" w14:textId="77777777" w:rsidR="005D0EC5" w:rsidRPr="005D0EC5" w:rsidRDefault="005D0EC5" w:rsidP="00261C3B">
      <w:pPr>
        <w:pStyle w:val="Code"/>
        <w:rPr>
          <w:lang w:eastAsia="en-GB"/>
        </w:rPr>
      </w:pPr>
    </w:p>
    <w:p w14:paraId="4C77A6B2" w14:textId="77777777" w:rsidR="005D0EC5" w:rsidRPr="005D0EC5" w:rsidRDefault="005D0EC5" w:rsidP="00261C3B">
      <w:pPr>
        <w:pStyle w:val="Code"/>
        <w:rPr>
          <w:lang w:eastAsia="en-GB"/>
        </w:rPr>
      </w:pPr>
      <w:r w:rsidRPr="005D0EC5">
        <w:rPr>
          <w:lang w:eastAsia="en-GB"/>
        </w:rPr>
        <w:t>match num {</w:t>
      </w:r>
    </w:p>
    <w:p w14:paraId="2542E045" w14:textId="40B9FF44" w:rsidR="005D0EC5" w:rsidRPr="005D0EC5" w:rsidRDefault="005D0EC5" w:rsidP="00261C3B">
      <w:pPr>
        <w:pStyle w:val="Code"/>
        <w:rPr>
          <w:lang w:eastAsia="en-GB"/>
        </w:rPr>
      </w:pPr>
      <w:r w:rsidRPr="005D0EC5">
        <w:rPr>
          <w:lang w:eastAsia="en-GB"/>
        </w:rPr>
        <w:t xml:space="preserve">    Some(x) if x % 2 == 0 =&gt; println!("The number {</w:t>
      </w:r>
      <w:r w:rsidR="00B952D9">
        <w:rPr>
          <w:lang w:eastAsia="en-GB"/>
        </w:rPr>
        <w:t>x</w:t>
      </w:r>
      <w:r w:rsidRPr="005D0EC5">
        <w:rPr>
          <w:lang w:eastAsia="en-GB"/>
        </w:rPr>
        <w:t>} is even"),</w:t>
      </w:r>
    </w:p>
    <w:p w14:paraId="11A2763C" w14:textId="3A829CFC" w:rsidR="005D0EC5" w:rsidRPr="005D0EC5" w:rsidRDefault="005D0EC5" w:rsidP="00261C3B">
      <w:pPr>
        <w:pStyle w:val="Code"/>
        <w:rPr>
          <w:lang w:eastAsia="en-GB"/>
        </w:rPr>
      </w:pPr>
      <w:r w:rsidRPr="005D0EC5">
        <w:rPr>
          <w:lang w:eastAsia="en-GB"/>
        </w:rPr>
        <w:t xml:space="preserve">    Some(x) =&gt; println!("The number {</w:t>
      </w:r>
      <w:r w:rsidR="00B952D9">
        <w:rPr>
          <w:lang w:eastAsia="en-GB"/>
        </w:rPr>
        <w:t>x</w:t>
      </w:r>
      <w:r w:rsidRPr="005D0EC5">
        <w:rPr>
          <w:lang w:eastAsia="en-GB"/>
        </w:rPr>
        <w:t>} is odd"),</w:t>
      </w:r>
    </w:p>
    <w:p w14:paraId="209E93FF" w14:textId="77777777" w:rsidR="005D0EC5" w:rsidRPr="005D0EC5" w:rsidRDefault="005D0EC5" w:rsidP="00261C3B">
      <w:pPr>
        <w:pStyle w:val="Code"/>
        <w:rPr>
          <w:lang w:eastAsia="en-GB"/>
        </w:rPr>
      </w:pPr>
      <w:r w:rsidRPr="005D0EC5">
        <w:rPr>
          <w:lang w:eastAsia="en-GB"/>
        </w:rPr>
        <w:t xml:space="preserve">    None =&gt; (),</w:t>
      </w:r>
    </w:p>
    <w:p w14:paraId="7EA059F3" w14:textId="77777777" w:rsidR="005D0EC5" w:rsidRPr="005D0EC5" w:rsidRDefault="005D0EC5" w:rsidP="00261C3B">
      <w:pPr>
        <w:pStyle w:val="Code"/>
        <w:rPr>
          <w:lang w:eastAsia="en-GB"/>
        </w:rPr>
      </w:pPr>
      <w:r w:rsidRPr="005D0EC5">
        <w:rPr>
          <w:lang w:eastAsia="en-GB"/>
        </w:rPr>
        <w:t>}</w:t>
      </w:r>
    </w:p>
    <w:p w14:paraId="68A7C7F2" w14:textId="142E3B0D" w:rsidR="005D0EC5" w:rsidRPr="005D0EC5" w:rsidRDefault="005D0EC5" w:rsidP="004E37F2">
      <w:pPr>
        <w:pStyle w:val="CodeListingCaption"/>
        <w:rPr>
          <w:lang w:eastAsia="en-GB"/>
        </w:rPr>
      </w:pPr>
      <w:r w:rsidRPr="005D0EC5">
        <w:rPr>
          <w:lang w:eastAsia="en-GB"/>
        </w:rPr>
        <w:t>Adding a match guard to a pattern</w:t>
      </w:r>
    </w:p>
    <w:p w14:paraId="07AE74BF" w14:textId="3FCD3BC0" w:rsidR="005D0EC5" w:rsidRPr="005D0EC5" w:rsidRDefault="005D0EC5" w:rsidP="005D0EC5">
      <w:pPr>
        <w:pStyle w:val="Body"/>
        <w:rPr>
          <w:lang w:eastAsia="en-GB"/>
        </w:rPr>
      </w:pPr>
      <w:r w:rsidRPr="005D0EC5">
        <w:t xml:space="preserve">This example will print </w:t>
      </w:r>
      <w:r w:rsidRPr="00261C3B">
        <w:rPr>
          <w:rStyle w:val="Literal"/>
        </w:rPr>
        <w:t>The number 4 is even</w:t>
      </w:r>
      <w:r w:rsidRPr="005D0EC5">
        <w:t xml:space="preserve">. When </w:t>
      </w:r>
      <w:r w:rsidRPr="00261C3B">
        <w:rPr>
          <w:rStyle w:val="Literal"/>
        </w:rPr>
        <w:t>num</w:t>
      </w:r>
      <w:r w:rsidRPr="005D0EC5">
        <w:t xml:space="preserve"> is compared to the pattern in the first arm, it matches because </w:t>
      </w:r>
      <w:r w:rsidRPr="00261C3B">
        <w:rPr>
          <w:rStyle w:val="Literal"/>
        </w:rPr>
        <w:t>Some(4)</w:t>
      </w:r>
      <w:r w:rsidRPr="005D0EC5">
        <w:t xml:space="preserve"> matches </w:t>
      </w:r>
      <w:r w:rsidRPr="00261C3B">
        <w:rPr>
          <w:rStyle w:val="Literal"/>
        </w:rPr>
        <w:t>Some(x)</w:t>
      </w:r>
      <w:r w:rsidRPr="005D0EC5">
        <w:t xml:space="preserve">. Then the match guard checks whether the remainder of dividing </w:t>
      </w:r>
      <w:r w:rsidRPr="00261C3B">
        <w:rPr>
          <w:rStyle w:val="Literal"/>
        </w:rPr>
        <w:t>x</w:t>
      </w:r>
      <w:r w:rsidRPr="005D0EC5">
        <w:rPr>
          <w:lang w:eastAsia="en-GB"/>
        </w:rPr>
        <w:t xml:space="preserve"> by 2 is equal to</w:t>
      </w:r>
      <w:r>
        <w:rPr>
          <w:lang w:eastAsia="en-GB"/>
        </w:rPr>
        <w:t xml:space="preserve"> </w:t>
      </w:r>
      <w:r w:rsidRPr="005D0EC5">
        <w:rPr>
          <w:lang w:eastAsia="en-GB"/>
        </w:rPr>
        <w:t>0, and because it is, the first arm is selected.</w:t>
      </w:r>
    </w:p>
    <w:p w14:paraId="4AC17118" w14:textId="46813FE2" w:rsidR="005D0EC5" w:rsidRPr="005D0EC5" w:rsidRDefault="005D0EC5" w:rsidP="005D0EC5">
      <w:pPr>
        <w:pStyle w:val="Body"/>
        <w:rPr>
          <w:lang w:eastAsia="en-GB"/>
        </w:rPr>
      </w:pPr>
      <w:r w:rsidRPr="005D0EC5">
        <w:rPr>
          <w:lang w:eastAsia="en-GB"/>
        </w:rPr>
        <w:t xml:space="preserve">If </w:t>
      </w:r>
      <w:r w:rsidRPr="00261C3B">
        <w:rPr>
          <w:rStyle w:val="Literal"/>
        </w:rPr>
        <w:t>num</w:t>
      </w:r>
      <w:r w:rsidRPr="005D0EC5">
        <w:t xml:space="preserve"> had been </w:t>
      </w:r>
      <w:r w:rsidRPr="00261C3B">
        <w:rPr>
          <w:rStyle w:val="Literal"/>
        </w:rPr>
        <w:t>Some(5)</w:t>
      </w:r>
      <w:r w:rsidRPr="005D0EC5">
        <w:t xml:space="preserve"> instead, the match guard in the first arm would have been </w:t>
      </w:r>
      <w:r w:rsidRPr="005C7EE5">
        <w:rPr>
          <w:rStyle w:val="Literal"/>
        </w:rPr>
        <w:t>false</w:t>
      </w:r>
      <w:r w:rsidRPr="005D0EC5">
        <w:t xml:space="preserve"> because the remainder of 5 divided by 2 is 1, which is not equal to 0. Rust would then go to the second arm, which would match because the second arm doesn’t have a match guard and therefore matches any </w:t>
      </w:r>
      <w:r w:rsidRPr="00261C3B">
        <w:rPr>
          <w:rStyle w:val="Literal"/>
        </w:rPr>
        <w:t>Some</w:t>
      </w:r>
      <w:r w:rsidRPr="005D0EC5">
        <w:rPr>
          <w:lang w:eastAsia="en-GB"/>
        </w:rPr>
        <w:t xml:space="preserve"> variant.</w:t>
      </w:r>
    </w:p>
    <w:p w14:paraId="7A1C77E9" w14:textId="7B2CEE17" w:rsidR="005D0EC5" w:rsidRPr="005D0EC5" w:rsidRDefault="005D0EC5" w:rsidP="005D0EC5">
      <w:pPr>
        <w:pStyle w:val="Body"/>
        <w:rPr>
          <w:lang w:eastAsia="en-GB"/>
        </w:rPr>
      </w:pPr>
      <w:r w:rsidRPr="005D0EC5">
        <w:rPr>
          <w:lang w:eastAsia="en-GB"/>
        </w:rPr>
        <w:t xml:space="preserve">There is no way to express the </w:t>
      </w:r>
      <w:r w:rsidRPr="00261C3B">
        <w:rPr>
          <w:rStyle w:val="Literal"/>
        </w:rPr>
        <w:t>if x % 2 == 0</w:t>
      </w:r>
      <w:r w:rsidRPr="005D0EC5">
        <w:rPr>
          <w:lang w:eastAsia="en-GB"/>
        </w:rPr>
        <w:t xml:space="preserve"> condition within a pattern, so</w:t>
      </w:r>
      <w:r>
        <w:rPr>
          <w:lang w:eastAsia="en-GB"/>
        </w:rPr>
        <w:t xml:space="preserve"> </w:t>
      </w:r>
      <w:r w:rsidRPr="005D0EC5">
        <w:rPr>
          <w:lang w:eastAsia="en-GB"/>
        </w:rPr>
        <w:t>the match guard gives us the ability to express this logic. The downside of</w:t>
      </w:r>
      <w:r>
        <w:rPr>
          <w:lang w:eastAsia="en-GB"/>
        </w:rPr>
        <w:t xml:space="preserve"> </w:t>
      </w:r>
      <w:r w:rsidRPr="005D0EC5">
        <w:rPr>
          <w:lang w:eastAsia="en-GB"/>
        </w:rPr>
        <w:t>this additional expressiveness is that the compiler doesn’t try to check for</w:t>
      </w:r>
      <w:r>
        <w:rPr>
          <w:lang w:eastAsia="en-GB"/>
        </w:rPr>
        <w:t xml:space="preserve"> </w:t>
      </w:r>
      <w:r w:rsidRPr="005D0EC5">
        <w:rPr>
          <w:lang w:eastAsia="en-GB"/>
        </w:rPr>
        <w:t>exhaustiveness when match guard expressions are involved.</w:t>
      </w:r>
    </w:p>
    <w:p w14:paraId="31312FD0" w14:textId="28138849" w:rsidR="005D0EC5" w:rsidRPr="005D0EC5" w:rsidRDefault="005D0EC5" w:rsidP="005D0EC5">
      <w:pPr>
        <w:pStyle w:val="Body"/>
        <w:rPr>
          <w:lang w:eastAsia="en-GB"/>
        </w:rPr>
      </w:pPr>
      <w:r w:rsidRPr="005D0EC5">
        <w:rPr>
          <w:lang w:eastAsia="en-GB"/>
        </w:rPr>
        <w:t>In Listing 18-11, we mentioned that we could use match guards to solve our</w:t>
      </w:r>
      <w:r>
        <w:rPr>
          <w:lang w:eastAsia="en-GB"/>
        </w:rPr>
        <w:t xml:space="preserve"> </w:t>
      </w:r>
      <w:r w:rsidRPr="005D0EC5">
        <w:rPr>
          <w:lang w:eastAsia="en-GB"/>
        </w:rPr>
        <w:t>pattern-shadowing problem. Recall that we created a new variable inside the</w:t>
      </w:r>
      <w:r>
        <w:rPr>
          <w:lang w:eastAsia="en-GB"/>
        </w:rPr>
        <w:t xml:space="preserve"> </w:t>
      </w:r>
      <w:r w:rsidRPr="005D0EC5">
        <w:rPr>
          <w:lang w:eastAsia="en-GB"/>
        </w:rPr>
        <w:t xml:space="preserve">pattern in the </w:t>
      </w:r>
      <w:r w:rsidRPr="00261C3B">
        <w:rPr>
          <w:rStyle w:val="Literal"/>
        </w:rPr>
        <w:t>match</w:t>
      </w:r>
      <w:r w:rsidRPr="005D0EC5">
        <w:t xml:space="preserve"> expression instead of using the variable outside the </w:t>
      </w:r>
      <w:r w:rsidRPr="00261C3B">
        <w:rPr>
          <w:rStyle w:val="Literal"/>
        </w:rPr>
        <w:t>match</w:t>
      </w:r>
      <w:r w:rsidRPr="005D0EC5">
        <w:rPr>
          <w:lang w:eastAsia="en-GB"/>
        </w:rPr>
        <w:t>. That new variable meant we couldn’t test against the value of the</w:t>
      </w:r>
      <w:r>
        <w:rPr>
          <w:lang w:eastAsia="en-GB"/>
        </w:rPr>
        <w:t xml:space="preserve"> </w:t>
      </w:r>
      <w:r w:rsidRPr="005D0EC5">
        <w:rPr>
          <w:lang w:eastAsia="en-GB"/>
        </w:rPr>
        <w:t>outer variable. Listing 18-27 shows how we can use a match guard to fix this</w:t>
      </w:r>
      <w:r>
        <w:rPr>
          <w:lang w:eastAsia="en-GB"/>
        </w:rPr>
        <w:t xml:space="preserve"> </w:t>
      </w:r>
      <w:r w:rsidRPr="005D0EC5">
        <w:rPr>
          <w:lang w:eastAsia="en-GB"/>
        </w:rPr>
        <w:t>problem.</w:t>
      </w:r>
    </w:p>
    <w:p w14:paraId="4704164E" w14:textId="3F7A042D" w:rsidR="005D0EC5" w:rsidRPr="005D0EC5" w:rsidRDefault="005D0EC5" w:rsidP="00261C3B">
      <w:pPr>
        <w:pStyle w:val="CodeLabel"/>
        <w:rPr>
          <w:lang w:eastAsia="en-GB"/>
        </w:rPr>
      </w:pPr>
      <w:r w:rsidRPr="005D0EC5">
        <w:rPr>
          <w:lang w:eastAsia="en-GB"/>
        </w:rPr>
        <w:t>src/main.rs</w:t>
      </w:r>
    </w:p>
    <w:p w14:paraId="02D87CB7" w14:textId="77777777" w:rsidR="005D0EC5" w:rsidRPr="005D0EC5" w:rsidRDefault="005D0EC5" w:rsidP="00261C3B">
      <w:pPr>
        <w:pStyle w:val="Code"/>
        <w:rPr>
          <w:lang w:eastAsia="en-GB"/>
        </w:rPr>
      </w:pPr>
      <w:r w:rsidRPr="005D0EC5">
        <w:rPr>
          <w:lang w:eastAsia="en-GB"/>
        </w:rPr>
        <w:t>fn main() {</w:t>
      </w:r>
    </w:p>
    <w:p w14:paraId="46352BCE" w14:textId="77777777" w:rsidR="005D0EC5" w:rsidRPr="005D0EC5" w:rsidRDefault="005D0EC5" w:rsidP="00261C3B">
      <w:pPr>
        <w:pStyle w:val="Code"/>
        <w:rPr>
          <w:lang w:eastAsia="en-GB"/>
        </w:rPr>
      </w:pPr>
      <w:r w:rsidRPr="005D0EC5">
        <w:rPr>
          <w:lang w:eastAsia="en-GB"/>
        </w:rPr>
        <w:t xml:space="preserve">    let x = Some(5);</w:t>
      </w:r>
    </w:p>
    <w:p w14:paraId="00DE67F1" w14:textId="77777777" w:rsidR="005D0EC5" w:rsidRPr="005D0EC5" w:rsidRDefault="005D0EC5" w:rsidP="00261C3B">
      <w:pPr>
        <w:pStyle w:val="Code"/>
        <w:rPr>
          <w:lang w:eastAsia="en-GB"/>
        </w:rPr>
      </w:pPr>
      <w:r w:rsidRPr="005D0EC5">
        <w:rPr>
          <w:lang w:eastAsia="en-GB"/>
        </w:rPr>
        <w:t xml:space="preserve">    let y = 10;</w:t>
      </w:r>
    </w:p>
    <w:p w14:paraId="6F463475" w14:textId="77777777" w:rsidR="005D0EC5" w:rsidRPr="005D0EC5" w:rsidRDefault="005D0EC5" w:rsidP="00261C3B">
      <w:pPr>
        <w:pStyle w:val="Code"/>
        <w:rPr>
          <w:lang w:eastAsia="en-GB"/>
        </w:rPr>
      </w:pPr>
    </w:p>
    <w:p w14:paraId="73575746" w14:textId="77777777" w:rsidR="005D0EC5" w:rsidRPr="005D0EC5" w:rsidRDefault="005D0EC5" w:rsidP="00261C3B">
      <w:pPr>
        <w:pStyle w:val="Code"/>
        <w:rPr>
          <w:lang w:eastAsia="en-GB"/>
        </w:rPr>
      </w:pPr>
      <w:r w:rsidRPr="005D0EC5">
        <w:rPr>
          <w:lang w:eastAsia="en-GB"/>
        </w:rPr>
        <w:t xml:space="preserve">    match x {</w:t>
      </w:r>
    </w:p>
    <w:p w14:paraId="78BC1E06" w14:textId="77777777" w:rsidR="005D0EC5" w:rsidRPr="005D0EC5" w:rsidRDefault="005D0EC5" w:rsidP="00261C3B">
      <w:pPr>
        <w:pStyle w:val="Code"/>
        <w:rPr>
          <w:lang w:eastAsia="en-GB"/>
        </w:rPr>
      </w:pPr>
      <w:r w:rsidRPr="005D0EC5">
        <w:rPr>
          <w:lang w:eastAsia="en-GB"/>
        </w:rPr>
        <w:t xml:space="preserve">        Some(50) =&gt; println!("Got 50"),</w:t>
      </w:r>
    </w:p>
    <w:p w14:paraId="63D8C749" w14:textId="77777777" w:rsidR="005D0EC5" w:rsidRPr="005D0EC5" w:rsidRDefault="005D0EC5" w:rsidP="00261C3B">
      <w:pPr>
        <w:pStyle w:val="Code"/>
        <w:rPr>
          <w:lang w:eastAsia="en-GB"/>
        </w:rPr>
      </w:pPr>
      <w:r w:rsidRPr="005D0EC5">
        <w:rPr>
          <w:lang w:eastAsia="en-GB"/>
        </w:rPr>
        <w:t xml:space="preserve">        Some(n) if n == y =&gt; println!("Matched, n = {n}"),</w:t>
      </w:r>
    </w:p>
    <w:p w14:paraId="0E622625" w14:textId="77777777" w:rsidR="005D0EC5" w:rsidRPr="005D0EC5" w:rsidRDefault="005D0EC5" w:rsidP="00261C3B">
      <w:pPr>
        <w:pStyle w:val="Code"/>
        <w:rPr>
          <w:lang w:eastAsia="en-GB"/>
        </w:rPr>
      </w:pPr>
      <w:r w:rsidRPr="005D0EC5">
        <w:rPr>
          <w:lang w:eastAsia="en-GB"/>
        </w:rPr>
        <w:t xml:space="preserve">        _ =&gt; println!("Default case, x = {:?}", x),</w:t>
      </w:r>
    </w:p>
    <w:p w14:paraId="665E1F1F" w14:textId="77777777" w:rsidR="005D0EC5" w:rsidRPr="005D0EC5" w:rsidRDefault="005D0EC5" w:rsidP="00261C3B">
      <w:pPr>
        <w:pStyle w:val="Code"/>
        <w:rPr>
          <w:lang w:eastAsia="en-GB"/>
        </w:rPr>
      </w:pPr>
      <w:r w:rsidRPr="005D0EC5">
        <w:rPr>
          <w:lang w:eastAsia="en-GB"/>
        </w:rPr>
        <w:t xml:space="preserve">    }</w:t>
      </w:r>
    </w:p>
    <w:p w14:paraId="43DCE59E" w14:textId="77777777" w:rsidR="005D0EC5" w:rsidRPr="005D0EC5" w:rsidRDefault="005D0EC5" w:rsidP="00261C3B">
      <w:pPr>
        <w:pStyle w:val="Code"/>
        <w:rPr>
          <w:lang w:eastAsia="en-GB"/>
        </w:rPr>
      </w:pPr>
    </w:p>
    <w:p w14:paraId="0C61B3D2" w14:textId="77777777" w:rsidR="005D0EC5" w:rsidRPr="005D0EC5" w:rsidRDefault="005D0EC5" w:rsidP="00261C3B">
      <w:pPr>
        <w:pStyle w:val="Code"/>
        <w:rPr>
          <w:lang w:eastAsia="en-GB"/>
        </w:rPr>
      </w:pPr>
      <w:r w:rsidRPr="005D0EC5">
        <w:rPr>
          <w:lang w:eastAsia="en-GB"/>
        </w:rPr>
        <w:t xml:space="preserve">    println!("at the end: x = {:?}, y = {y}", x);</w:t>
      </w:r>
    </w:p>
    <w:p w14:paraId="1B3C3577" w14:textId="77777777" w:rsidR="005D0EC5" w:rsidRPr="005D0EC5" w:rsidRDefault="005D0EC5" w:rsidP="00261C3B">
      <w:pPr>
        <w:pStyle w:val="Code"/>
        <w:rPr>
          <w:lang w:eastAsia="en-GB"/>
        </w:rPr>
      </w:pPr>
      <w:r w:rsidRPr="005D0EC5">
        <w:rPr>
          <w:lang w:eastAsia="en-GB"/>
        </w:rPr>
        <w:t>}</w:t>
      </w:r>
    </w:p>
    <w:p w14:paraId="6FDBD637" w14:textId="1A244EB3" w:rsidR="005D0EC5" w:rsidRPr="005D0EC5" w:rsidRDefault="005D0EC5" w:rsidP="004E37F2">
      <w:pPr>
        <w:pStyle w:val="CodeListingCaption"/>
        <w:rPr>
          <w:lang w:eastAsia="en-GB"/>
        </w:rPr>
      </w:pPr>
      <w:r w:rsidRPr="005D0EC5">
        <w:rPr>
          <w:lang w:eastAsia="en-GB"/>
        </w:rPr>
        <w:t>Using a match guard to test for equality with an outer variable</w:t>
      </w:r>
    </w:p>
    <w:p w14:paraId="5FB600D4" w14:textId="78D50DD7" w:rsidR="005D0EC5" w:rsidRPr="005D0EC5" w:rsidRDefault="005D0EC5" w:rsidP="005D0EC5">
      <w:pPr>
        <w:pStyle w:val="Body"/>
        <w:rPr>
          <w:lang w:eastAsia="en-GB"/>
        </w:rPr>
      </w:pPr>
      <w:r w:rsidRPr="005D0EC5">
        <w:t xml:space="preserve">This code will now print </w:t>
      </w:r>
      <w:r w:rsidRPr="00261C3B">
        <w:rPr>
          <w:rStyle w:val="Literal"/>
        </w:rPr>
        <w:t>Default case, x = Some(5)</w:t>
      </w:r>
      <w:r w:rsidRPr="005D0EC5">
        <w:t xml:space="preserve">. The pattern in the second match arm doesn’t introduce a new variable </w:t>
      </w:r>
      <w:r w:rsidRPr="00261C3B">
        <w:rPr>
          <w:rStyle w:val="Literal"/>
        </w:rPr>
        <w:t>y</w:t>
      </w:r>
      <w:r w:rsidRPr="005D0EC5">
        <w:t xml:space="preserve"> that would shadow the outer </w:t>
      </w:r>
      <w:r w:rsidRPr="00261C3B">
        <w:rPr>
          <w:rStyle w:val="Literal"/>
        </w:rPr>
        <w:t>y</w:t>
      </w:r>
      <w:r w:rsidRPr="005D0EC5">
        <w:t xml:space="preserve">, meaning we can use the outer </w:t>
      </w:r>
      <w:r w:rsidRPr="00261C3B">
        <w:rPr>
          <w:rStyle w:val="Literal"/>
        </w:rPr>
        <w:t>y</w:t>
      </w:r>
      <w:r w:rsidRPr="005D0EC5">
        <w:t xml:space="preserve"> in the match guard. Instead of specifying the pattern as </w:t>
      </w:r>
      <w:r w:rsidRPr="00261C3B">
        <w:rPr>
          <w:rStyle w:val="Literal"/>
        </w:rPr>
        <w:t>Some(y)</w:t>
      </w:r>
      <w:r w:rsidRPr="005D0EC5">
        <w:t xml:space="preserve">, which would have shadowed the outer </w:t>
      </w:r>
      <w:r w:rsidRPr="00261C3B">
        <w:rPr>
          <w:rStyle w:val="Literal"/>
        </w:rPr>
        <w:t>y</w:t>
      </w:r>
      <w:r w:rsidRPr="005D0EC5">
        <w:t xml:space="preserve">, we specify </w:t>
      </w:r>
      <w:r w:rsidRPr="00261C3B">
        <w:rPr>
          <w:rStyle w:val="Literal"/>
        </w:rPr>
        <w:t>Some(n)</w:t>
      </w:r>
      <w:r w:rsidRPr="005D0EC5">
        <w:t xml:space="preserve">. This creates a new variable </w:t>
      </w:r>
      <w:r w:rsidRPr="00261C3B">
        <w:rPr>
          <w:rStyle w:val="Literal"/>
        </w:rPr>
        <w:t>n</w:t>
      </w:r>
      <w:r w:rsidRPr="005D0EC5">
        <w:t xml:space="preserve"> that doesn’t shadow anything because there is no </w:t>
      </w:r>
      <w:r w:rsidRPr="00261C3B">
        <w:rPr>
          <w:rStyle w:val="Literal"/>
        </w:rPr>
        <w:t>n</w:t>
      </w:r>
      <w:r w:rsidRPr="005D0EC5">
        <w:t xml:space="preserve"> variable outside the </w:t>
      </w:r>
      <w:r w:rsidRPr="00261C3B">
        <w:rPr>
          <w:rStyle w:val="Literal"/>
        </w:rPr>
        <w:t>match</w:t>
      </w:r>
      <w:r w:rsidRPr="005D0EC5">
        <w:rPr>
          <w:lang w:eastAsia="en-GB"/>
        </w:rPr>
        <w:t>.</w:t>
      </w:r>
    </w:p>
    <w:p w14:paraId="644AA0CD" w14:textId="529FFFD4" w:rsidR="005D0EC5" w:rsidRPr="005D0EC5" w:rsidRDefault="005D0EC5" w:rsidP="005D0EC5">
      <w:pPr>
        <w:pStyle w:val="Body"/>
        <w:rPr>
          <w:lang w:eastAsia="en-GB"/>
        </w:rPr>
      </w:pPr>
      <w:r w:rsidRPr="005D0EC5">
        <w:rPr>
          <w:lang w:eastAsia="en-GB"/>
        </w:rPr>
        <w:t xml:space="preserve">The match guard </w:t>
      </w:r>
      <w:r w:rsidRPr="00261C3B">
        <w:rPr>
          <w:rStyle w:val="Literal"/>
        </w:rPr>
        <w:t>if n == y</w:t>
      </w:r>
      <w:r w:rsidRPr="005D0EC5">
        <w:t xml:space="preserve"> is not a pattern and therefore doesn’t introduce new variables. This </w:t>
      </w:r>
      <w:r w:rsidRPr="00261C3B">
        <w:rPr>
          <w:rStyle w:val="Literal"/>
        </w:rPr>
        <w:t>y</w:t>
      </w:r>
      <w:r w:rsidRPr="005D0EC5">
        <w:t xml:space="preserve"> </w:t>
      </w:r>
      <w:r w:rsidRPr="00261C3B">
        <w:rPr>
          <w:rStyle w:val="Italic"/>
        </w:rPr>
        <w:t>is</w:t>
      </w:r>
      <w:r w:rsidRPr="005D0EC5">
        <w:t xml:space="preserve"> the outer </w:t>
      </w:r>
      <w:r w:rsidRPr="00261C3B">
        <w:rPr>
          <w:rStyle w:val="Literal"/>
        </w:rPr>
        <w:t>y</w:t>
      </w:r>
      <w:r w:rsidRPr="005D0EC5">
        <w:t xml:space="preserve"> rather than a new shadowed </w:t>
      </w:r>
      <w:r w:rsidRPr="00261C3B">
        <w:rPr>
          <w:rStyle w:val="Literal"/>
        </w:rPr>
        <w:t>y</w:t>
      </w:r>
      <w:r w:rsidRPr="005D0EC5">
        <w:t xml:space="preserve">, and we can look for a value that has the same value as the outer </w:t>
      </w:r>
      <w:r w:rsidRPr="00261C3B">
        <w:rPr>
          <w:rStyle w:val="Literal"/>
        </w:rPr>
        <w:t>y</w:t>
      </w:r>
      <w:r w:rsidRPr="005D0EC5">
        <w:t xml:space="preserve"> by comparing </w:t>
      </w:r>
      <w:r w:rsidRPr="00261C3B">
        <w:rPr>
          <w:rStyle w:val="Literal"/>
        </w:rPr>
        <w:t>n</w:t>
      </w:r>
      <w:r w:rsidRPr="005D0EC5">
        <w:t xml:space="preserve"> to </w:t>
      </w:r>
      <w:r w:rsidRPr="00261C3B">
        <w:rPr>
          <w:rStyle w:val="Literal"/>
        </w:rPr>
        <w:t>y</w:t>
      </w:r>
      <w:r w:rsidRPr="005D0EC5">
        <w:rPr>
          <w:lang w:eastAsia="en-GB"/>
        </w:rPr>
        <w:t>.</w:t>
      </w:r>
    </w:p>
    <w:p w14:paraId="1E07C5DF" w14:textId="53E4F35D" w:rsidR="005D0EC5" w:rsidRPr="005D0EC5" w:rsidRDefault="005D0EC5" w:rsidP="005D0EC5">
      <w:pPr>
        <w:pStyle w:val="Body"/>
        <w:rPr>
          <w:lang w:eastAsia="en-GB"/>
        </w:rPr>
      </w:pPr>
      <w:r w:rsidRPr="005D0EC5">
        <w:rPr>
          <w:lang w:eastAsia="en-GB"/>
        </w:rPr>
        <w:t xml:space="preserve">You can also use the </w:t>
      </w:r>
      <w:r w:rsidRPr="00261C3B">
        <w:rPr>
          <w:rStyle w:val="Italic"/>
        </w:rPr>
        <w:t>or</w:t>
      </w:r>
      <w:r w:rsidRPr="005D0EC5">
        <w:t xml:space="preserve"> operator </w:t>
      </w:r>
      <w:r w:rsidRPr="00261C3B">
        <w:rPr>
          <w:rStyle w:val="Literal"/>
        </w:rPr>
        <w:t>|</w:t>
      </w:r>
      <w:r w:rsidRPr="005D0EC5">
        <w:t xml:space="preserve"> in a match guard to specify multiple patterns; the match guard condition will apply to all the patterns. Listing 18-28 shows the precedence when combining a pattern that uses </w:t>
      </w:r>
      <w:r w:rsidRPr="00261C3B">
        <w:rPr>
          <w:rStyle w:val="Literal"/>
        </w:rPr>
        <w:t>|</w:t>
      </w:r>
      <w:r w:rsidRPr="005D0EC5">
        <w:t xml:space="preserve"> with a match guard. The important part of this example is that the </w:t>
      </w:r>
      <w:r w:rsidRPr="00261C3B">
        <w:rPr>
          <w:rStyle w:val="Literal"/>
        </w:rPr>
        <w:t>if y</w:t>
      </w:r>
      <w:r w:rsidRPr="005D0EC5">
        <w:t xml:space="preserve"> match guard applies to </w:t>
      </w:r>
      <w:r w:rsidRPr="00261C3B">
        <w:rPr>
          <w:rStyle w:val="Literal"/>
        </w:rPr>
        <w:t>4</w:t>
      </w:r>
      <w:r w:rsidRPr="005D0EC5">
        <w:t xml:space="preserve">, </w:t>
      </w:r>
      <w:r w:rsidRPr="00261C3B">
        <w:rPr>
          <w:rStyle w:val="Literal"/>
        </w:rPr>
        <w:t>5</w:t>
      </w:r>
      <w:r w:rsidRPr="005D0EC5">
        <w:t xml:space="preserve">, </w:t>
      </w:r>
      <w:r w:rsidRPr="00261C3B">
        <w:rPr>
          <w:rStyle w:val="Italic"/>
        </w:rPr>
        <w:t>and</w:t>
      </w:r>
      <w:r w:rsidRPr="005D0EC5">
        <w:t xml:space="preserve"> </w:t>
      </w:r>
      <w:r w:rsidRPr="00261C3B">
        <w:rPr>
          <w:rStyle w:val="Literal"/>
        </w:rPr>
        <w:t>6</w:t>
      </w:r>
      <w:r w:rsidRPr="005D0EC5">
        <w:t xml:space="preserve">, even though it might look like </w:t>
      </w:r>
      <w:r w:rsidRPr="00261C3B">
        <w:rPr>
          <w:rStyle w:val="Literal"/>
        </w:rPr>
        <w:t>if y</w:t>
      </w:r>
      <w:r w:rsidRPr="005D0EC5">
        <w:t xml:space="preserve"> only applies to </w:t>
      </w:r>
      <w:r w:rsidRPr="00261C3B">
        <w:rPr>
          <w:rStyle w:val="Literal"/>
        </w:rPr>
        <w:t>6</w:t>
      </w:r>
      <w:r w:rsidRPr="005D0EC5">
        <w:rPr>
          <w:lang w:eastAsia="en-GB"/>
        </w:rPr>
        <w:t>.</w:t>
      </w:r>
    </w:p>
    <w:p w14:paraId="726098CE" w14:textId="282913B5" w:rsidR="00D8322F" w:rsidRDefault="00D8322F">
      <w:pPr>
        <w:pStyle w:val="CodeLabel"/>
        <w:rPr>
          <w:ins w:id="105" w:author="Carol Nichols" w:date="2022-08-29T15:15:00Z"/>
          <w:lang w:eastAsia="en-GB"/>
        </w:rPr>
        <w:pPrChange w:id="106" w:author="Carol Nichols" w:date="2022-08-29T15:15:00Z">
          <w:pPr>
            <w:pStyle w:val="Code"/>
          </w:pPr>
        </w:pPrChange>
      </w:pPr>
      <w:ins w:id="107" w:author="Carol Nichols" w:date="2022-08-29T15:15:00Z">
        <w:r>
          <w:rPr>
            <w:lang w:eastAsia="en-GB"/>
          </w:rPr>
          <w:t>src/main.rs</w:t>
        </w:r>
      </w:ins>
    </w:p>
    <w:p w14:paraId="2B3EB6FB" w14:textId="04209E2B" w:rsidR="005D0EC5" w:rsidRPr="005D0EC5" w:rsidRDefault="005D0EC5" w:rsidP="00261C3B">
      <w:pPr>
        <w:pStyle w:val="Code"/>
        <w:rPr>
          <w:lang w:eastAsia="en-GB"/>
        </w:rPr>
      </w:pPr>
      <w:r w:rsidRPr="005D0EC5">
        <w:rPr>
          <w:lang w:eastAsia="en-GB"/>
        </w:rPr>
        <w:t>let x = 4;</w:t>
      </w:r>
    </w:p>
    <w:p w14:paraId="1FFE9327" w14:textId="77777777" w:rsidR="005D0EC5" w:rsidRPr="005D0EC5" w:rsidRDefault="005D0EC5" w:rsidP="00261C3B">
      <w:pPr>
        <w:pStyle w:val="Code"/>
        <w:rPr>
          <w:lang w:eastAsia="en-GB"/>
        </w:rPr>
      </w:pPr>
      <w:r w:rsidRPr="005D0EC5">
        <w:rPr>
          <w:lang w:eastAsia="en-GB"/>
        </w:rPr>
        <w:t>let y = false;</w:t>
      </w:r>
    </w:p>
    <w:p w14:paraId="045FFC17" w14:textId="77777777" w:rsidR="005D0EC5" w:rsidRPr="005D0EC5" w:rsidRDefault="005D0EC5" w:rsidP="00261C3B">
      <w:pPr>
        <w:pStyle w:val="Code"/>
        <w:rPr>
          <w:lang w:eastAsia="en-GB"/>
        </w:rPr>
      </w:pPr>
    </w:p>
    <w:p w14:paraId="7156A551" w14:textId="77777777" w:rsidR="005D0EC5" w:rsidRPr="005D0EC5" w:rsidRDefault="005D0EC5" w:rsidP="00261C3B">
      <w:pPr>
        <w:pStyle w:val="Code"/>
        <w:rPr>
          <w:lang w:eastAsia="en-GB"/>
        </w:rPr>
      </w:pPr>
      <w:r w:rsidRPr="005D0EC5">
        <w:rPr>
          <w:lang w:eastAsia="en-GB"/>
        </w:rPr>
        <w:t>match x {</w:t>
      </w:r>
    </w:p>
    <w:p w14:paraId="2410FFA6" w14:textId="77777777" w:rsidR="005D0EC5" w:rsidRPr="005D0EC5" w:rsidRDefault="005D0EC5" w:rsidP="00261C3B">
      <w:pPr>
        <w:pStyle w:val="Code"/>
        <w:rPr>
          <w:lang w:eastAsia="en-GB"/>
        </w:rPr>
      </w:pPr>
      <w:r w:rsidRPr="005D0EC5">
        <w:rPr>
          <w:lang w:eastAsia="en-GB"/>
        </w:rPr>
        <w:t xml:space="preserve">    4 | 5 | 6 if y =&gt; println!("yes"),</w:t>
      </w:r>
    </w:p>
    <w:p w14:paraId="3B2C5A72" w14:textId="77777777" w:rsidR="005D0EC5" w:rsidRPr="005D0EC5" w:rsidRDefault="005D0EC5" w:rsidP="00261C3B">
      <w:pPr>
        <w:pStyle w:val="Code"/>
        <w:rPr>
          <w:lang w:eastAsia="en-GB"/>
        </w:rPr>
      </w:pPr>
      <w:r w:rsidRPr="005D0EC5">
        <w:rPr>
          <w:lang w:eastAsia="en-GB"/>
        </w:rPr>
        <w:t xml:space="preserve">    _ =&gt; println!("no"),</w:t>
      </w:r>
    </w:p>
    <w:p w14:paraId="2F96AAC5" w14:textId="77777777" w:rsidR="005D0EC5" w:rsidRPr="005D0EC5" w:rsidRDefault="005D0EC5" w:rsidP="00261C3B">
      <w:pPr>
        <w:pStyle w:val="Code"/>
        <w:rPr>
          <w:lang w:eastAsia="en-GB"/>
        </w:rPr>
      </w:pPr>
      <w:r w:rsidRPr="005D0EC5">
        <w:rPr>
          <w:lang w:eastAsia="en-GB"/>
        </w:rPr>
        <w:t>}</w:t>
      </w:r>
    </w:p>
    <w:p w14:paraId="42221BDC" w14:textId="19B8AD4B" w:rsidR="005D0EC5" w:rsidRPr="005D0EC5" w:rsidRDefault="005D0EC5" w:rsidP="004E37F2">
      <w:pPr>
        <w:pStyle w:val="CodeListingCaption"/>
        <w:rPr>
          <w:lang w:eastAsia="en-GB"/>
        </w:rPr>
      </w:pPr>
      <w:r w:rsidRPr="005D0EC5">
        <w:rPr>
          <w:lang w:eastAsia="en-GB"/>
        </w:rPr>
        <w:t>Combining multiple patterns with a match guard</w:t>
      </w:r>
    </w:p>
    <w:p w14:paraId="3193AE06" w14:textId="46FEFA81" w:rsidR="005D0EC5" w:rsidRPr="005D0EC5" w:rsidRDefault="005D0EC5" w:rsidP="005D0EC5">
      <w:pPr>
        <w:pStyle w:val="Body"/>
        <w:rPr>
          <w:lang w:eastAsia="en-GB"/>
        </w:rPr>
      </w:pPr>
      <w:r w:rsidRPr="005D0EC5">
        <w:t xml:space="preserve">The match condition states that the arm only matches if the value of </w:t>
      </w:r>
      <w:r w:rsidRPr="00261C3B">
        <w:rPr>
          <w:rStyle w:val="Literal"/>
        </w:rPr>
        <w:t>x</w:t>
      </w:r>
      <w:r w:rsidRPr="005D0EC5">
        <w:t xml:space="preserve"> is equal to </w:t>
      </w:r>
      <w:r w:rsidRPr="00261C3B">
        <w:rPr>
          <w:rStyle w:val="Literal"/>
        </w:rPr>
        <w:t>4</w:t>
      </w:r>
      <w:r w:rsidRPr="005D0EC5">
        <w:t xml:space="preserve">, </w:t>
      </w:r>
      <w:r w:rsidRPr="00261C3B">
        <w:rPr>
          <w:rStyle w:val="Literal"/>
        </w:rPr>
        <w:t>5</w:t>
      </w:r>
      <w:r w:rsidRPr="005D0EC5">
        <w:t xml:space="preserve">, or </w:t>
      </w:r>
      <w:r w:rsidRPr="00261C3B">
        <w:rPr>
          <w:rStyle w:val="Literal"/>
        </w:rPr>
        <w:t>6</w:t>
      </w:r>
      <w:r w:rsidRPr="005D0EC5">
        <w:t xml:space="preserve"> </w:t>
      </w:r>
      <w:r w:rsidRPr="00261C3B">
        <w:rPr>
          <w:rStyle w:val="Italic"/>
        </w:rPr>
        <w:t>and</w:t>
      </w:r>
      <w:r w:rsidRPr="005D0EC5">
        <w:t xml:space="preserve"> if </w:t>
      </w:r>
      <w:r w:rsidRPr="00261C3B">
        <w:rPr>
          <w:rStyle w:val="Literal"/>
        </w:rPr>
        <w:t>y</w:t>
      </w:r>
      <w:r w:rsidRPr="005D0EC5">
        <w:t xml:space="preserve"> is </w:t>
      </w:r>
      <w:r w:rsidRPr="00261C3B">
        <w:rPr>
          <w:rStyle w:val="Literal"/>
        </w:rPr>
        <w:t>true</w:t>
      </w:r>
      <w:r w:rsidRPr="005D0EC5">
        <w:t xml:space="preserve">. When this code runs, the pattern of the first arm matches because </w:t>
      </w:r>
      <w:r w:rsidRPr="00261C3B">
        <w:rPr>
          <w:rStyle w:val="Literal"/>
        </w:rPr>
        <w:t>x</w:t>
      </w:r>
      <w:r w:rsidRPr="005D0EC5">
        <w:t xml:space="preserve"> is </w:t>
      </w:r>
      <w:r w:rsidRPr="00261C3B">
        <w:rPr>
          <w:rStyle w:val="Literal"/>
        </w:rPr>
        <w:t>4</w:t>
      </w:r>
      <w:r w:rsidRPr="005D0EC5">
        <w:t xml:space="preserve">, but the match guard </w:t>
      </w:r>
      <w:r w:rsidRPr="00261C3B">
        <w:rPr>
          <w:rStyle w:val="Literal"/>
        </w:rPr>
        <w:t>if y</w:t>
      </w:r>
      <w:r w:rsidRPr="005D0EC5">
        <w:t xml:space="preserve"> is </w:t>
      </w:r>
      <w:r w:rsidRPr="005C7EE5">
        <w:rPr>
          <w:rStyle w:val="Literal"/>
        </w:rPr>
        <w:t>false</w:t>
      </w:r>
      <w:r w:rsidRPr="005D0EC5">
        <w:t xml:space="preserve">, so the first arm is not chosen. The code moves on to the second arm, which does match, and this program prints </w:t>
      </w:r>
      <w:r w:rsidRPr="00261C3B">
        <w:rPr>
          <w:rStyle w:val="Literal"/>
        </w:rPr>
        <w:t>no</w:t>
      </w:r>
      <w:r w:rsidRPr="005D0EC5">
        <w:t xml:space="preserve">. The reason is that the </w:t>
      </w:r>
      <w:r w:rsidRPr="00261C3B">
        <w:rPr>
          <w:rStyle w:val="Literal"/>
        </w:rPr>
        <w:t>if</w:t>
      </w:r>
      <w:r w:rsidRPr="005D0EC5">
        <w:t xml:space="preserve"> condition applies to the whole pattern </w:t>
      </w:r>
      <w:r w:rsidRPr="00261C3B">
        <w:rPr>
          <w:rStyle w:val="Literal"/>
        </w:rPr>
        <w:t>4 | 5 | 6</w:t>
      </w:r>
      <w:r w:rsidRPr="005D0EC5">
        <w:t xml:space="preserve">, not </w:t>
      </w:r>
      <w:r w:rsidR="001B4D9C">
        <w:t>just</w:t>
      </w:r>
      <w:r w:rsidR="001B4D9C" w:rsidRPr="005D0EC5">
        <w:t xml:space="preserve"> </w:t>
      </w:r>
      <w:r w:rsidRPr="005D0EC5">
        <w:t xml:space="preserve">to the last value </w:t>
      </w:r>
      <w:r w:rsidRPr="00261C3B">
        <w:rPr>
          <w:rStyle w:val="Literal"/>
        </w:rPr>
        <w:t>6</w:t>
      </w:r>
      <w:r w:rsidRPr="005D0EC5">
        <w:rPr>
          <w:lang w:eastAsia="en-GB"/>
        </w:rPr>
        <w:t>. In other words, the precedence of a match guard in relation to a pattern</w:t>
      </w:r>
      <w:r>
        <w:rPr>
          <w:lang w:eastAsia="en-GB"/>
        </w:rPr>
        <w:t xml:space="preserve"> </w:t>
      </w:r>
      <w:r w:rsidRPr="005D0EC5">
        <w:rPr>
          <w:lang w:eastAsia="en-GB"/>
        </w:rPr>
        <w:t>behaves like this:</w:t>
      </w:r>
    </w:p>
    <w:p w14:paraId="0987F3A0" w14:textId="77777777" w:rsidR="005D0EC5" w:rsidRPr="005D0EC5" w:rsidRDefault="005D0EC5" w:rsidP="00261C3B">
      <w:pPr>
        <w:pStyle w:val="Code"/>
        <w:rPr>
          <w:lang w:eastAsia="en-GB"/>
        </w:rPr>
      </w:pPr>
      <w:commentRangeStart w:id="108"/>
      <w:r w:rsidRPr="005D0EC5">
        <w:rPr>
          <w:lang w:eastAsia="en-GB"/>
        </w:rPr>
        <w:t>(4 | 5 | 6) if y =&gt; ...</w:t>
      </w:r>
    </w:p>
    <w:p w14:paraId="3F99F3A1" w14:textId="77777777" w:rsidR="005D0EC5" w:rsidRPr="005D0EC5" w:rsidRDefault="005D0EC5" w:rsidP="00D94E7F">
      <w:pPr>
        <w:pStyle w:val="BodyContinued"/>
        <w:rPr>
          <w:lang w:eastAsia="en-GB"/>
        </w:rPr>
      </w:pPr>
      <w:r w:rsidRPr="005D0EC5">
        <w:rPr>
          <w:lang w:eastAsia="en-GB"/>
        </w:rPr>
        <w:t>rather than this:</w:t>
      </w:r>
    </w:p>
    <w:p w14:paraId="10242B4D" w14:textId="77777777" w:rsidR="005D0EC5" w:rsidRPr="005D0EC5" w:rsidRDefault="005D0EC5" w:rsidP="00261C3B">
      <w:pPr>
        <w:pStyle w:val="Code"/>
        <w:rPr>
          <w:lang w:eastAsia="en-GB"/>
        </w:rPr>
      </w:pPr>
      <w:r w:rsidRPr="005D0EC5">
        <w:rPr>
          <w:lang w:eastAsia="en-GB"/>
        </w:rPr>
        <w:t>4 | 5 | (6 if y) =&gt; ...</w:t>
      </w:r>
      <w:commentRangeEnd w:id="108"/>
      <w:r w:rsidR="00B16291">
        <w:rPr>
          <w:rStyle w:val="CommentReference"/>
          <w:rFonts w:ascii="Times New Roman" w:hAnsi="Times New Roman" w:cs="Times New Roman"/>
          <w:color w:val="auto"/>
          <w:lang w:val="en-CA"/>
        </w:rPr>
        <w:commentReference w:id="108"/>
      </w:r>
    </w:p>
    <w:p w14:paraId="569DEB35" w14:textId="2BA904DD" w:rsidR="005D0EC5" w:rsidRPr="005D0EC5" w:rsidRDefault="005D0EC5" w:rsidP="005D0EC5">
      <w:pPr>
        <w:pStyle w:val="Body"/>
        <w:rPr>
          <w:lang w:eastAsia="en-GB"/>
        </w:rPr>
      </w:pPr>
      <w:r w:rsidRPr="005D0EC5">
        <w:t xml:space="preserve">After running the code, the precedence behavior is evident: if the match guard were applied only to the final value in the list of values specified using the </w:t>
      </w:r>
      <w:r w:rsidRPr="00261C3B">
        <w:rPr>
          <w:rStyle w:val="Literal"/>
        </w:rPr>
        <w:t>|</w:t>
      </w:r>
      <w:r w:rsidRPr="005D0EC5">
        <w:t xml:space="preserve"> operator, the arm would have matched and the program would have printed </w:t>
      </w:r>
      <w:r w:rsidRPr="00261C3B">
        <w:rPr>
          <w:rStyle w:val="Literal"/>
        </w:rPr>
        <w:t>yes</w:t>
      </w:r>
      <w:r w:rsidRPr="005D0EC5">
        <w:rPr>
          <w:lang w:eastAsia="en-GB"/>
        </w:rPr>
        <w:t>.</w:t>
      </w:r>
      <w:r w:rsidR="00B04C24">
        <w:fldChar w:fldCharType="begin"/>
      </w:r>
      <w:r w:rsidR="00B04C24">
        <w:instrText xml:space="preserve"> XE "match guard endRange" </w:instrText>
      </w:r>
      <w:r w:rsidR="00B04C24">
        <w:fldChar w:fldCharType="end"/>
      </w:r>
    </w:p>
    <w:bookmarkStart w:id="109" w:name="`@`-bindings"/>
    <w:bookmarkStart w:id="110" w:name="_Toc106714986"/>
    <w:bookmarkEnd w:id="109"/>
    <w:p w14:paraId="03553FFA" w14:textId="7AB931C4" w:rsidR="005D0EC5" w:rsidRPr="005D0EC5" w:rsidRDefault="00B04C24" w:rsidP="00261C3B">
      <w:pPr>
        <w:pStyle w:val="HeadB"/>
        <w:rPr>
          <w:lang w:eastAsia="en-GB"/>
        </w:rPr>
      </w:pPr>
      <w:r>
        <w:fldChar w:fldCharType="begin"/>
      </w:r>
      <w:r>
        <w:instrText xml:space="preserve"> XE "@ (at o</w:instrText>
      </w:r>
      <w:r w:rsidR="00B7519D">
        <w:instrText>perator)</w:instrText>
      </w:r>
      <w:r>
        <w:instrText xml:space="preserve"> startRange" </w:instrText>
      </w:r>
      <w:r>
        <w:fldChar w:fldCharType="end"/>
      </w:r>
      <w:r w:rsidR="00B7519D">
        <w:fldChar w:fldCharType="begin"/>
      </w:r>
      <w:r w:rsidR="00B7519D">
        <w:instrText xml:space="preserve"> XE "</w:instrText>
      </w:r>
      <w:r w:rsidR="00B7519D" w:rsidRPr="00B7519D">
        <w:instrText xml:space="preserve"> </w:instrText>
      </w:r>
      <w:r w:rsidR="00B7519D">
        <w:instrText xml:space="preserve">at operator (@) startRange" </w:instrText>
      </w:r>
      <w:r w:rsidR="00B7519D">
        <w:fldChar w:fldCharType="end"/>
      </w:r>
      <w:r w:rsidR="005D0EC5" w:rsidRPr="00261C3B">
        <w:t>@</w:t>
      </w:r>
      <w:r w:rsidR="005D0EC5" w:rsidRPr="005D0EC5">
        <w:rPr>
          <w:lang w:eastAsia="en-GB"/>
        </w:rPr>
        <w:t xml:space="preserve"> Bindings</w:t>
      </w:r>
      <w:bookmarkEnd w:id="110"/>
    </w:p>
    <w:p w14:paraId="788406A0" w14:textId="1EC7CF86" w:rsidR="005D0EC5" w:rsidRPr="005D0EC5" w:rsidRDefault="005D0EC5" w:rsidP="005D0EC5">
      <w:pPr>
        <w:pStyle w:val="Body"/>
        <w:rPr>
          <w:lang w:eastAsia="en-GB"/>
        </w:rPr>
      </w:pPr>
      <w:r w:rsidRPr="005D0EC5">
        <w:t xml:space="preserve">The </w:t>
      </w:r>
      <w:r w:rsidRPr="00261C3B">
        <w:rPr>
          <w:rStyle w:val="Italic"/>
        </w:rPr>
        <w:t>at</w:t>
      </w:r>
      <w:r w:rsidRPr="005D0EC5">
        <w:t xml:space="preserve"> operator </w:t>
      </w:r>
      <w:r w:rsidRPr="00261C3B">
        <w:rPr>
          <w:rStyle w:val="Literal"/>
        </w:rPr>
        <w:t>@</w:t>
      </w:r>
      <w:r w:rsidRPr="005D0EC5">
        <w:t xml:space="preserve"> lets us create a variable that holds a value at the same time we’re testing that value for a pattern match. In Listing 18-29, we want to test that a </w:t>
      </w:r>
      <w:r w:rsidRPr="00261C3B">
        <w:rPr>
          <w:rStyle w:val="Literal"/>
        </w:rPr>
        <w:t>Message::Hello</w:t>
      </w:r>
      <w:r w:rsidRPr="005D0EC5">
        <w:t xml:space="preserve"> </w:t>
      </w:r>
      <w:r w:rsidRPr="00261C3B">
        <w:rPr>
          <w:rStyle w:val="Literal"/>
        </w:rPr>
        <w:t>id</w:t>
      </w:r>
      <w:r w:rsidRPr="005D0EC5">
        <w:t xml:space="preserve"> field is within the range </w:t>
      </w:r>
      <w:r w:rsidRPr="00261C3B">
        <w:rPr>
          <w:rStyle w:val="Literal"/>
        </w:rPr>
        <w:t>3..=7</w:t>
      </w:r>
      <w:r w:rsidRPr="005D0EC5">
        <w:t xml:space="preserve">. We also want to bind the value to the variable </w:t>
      </w:r>
      <w:r w:rsidRPr="00261C3B">
        <w:rPr>
          <w:rStyle w:val="Literal"/>
        </w:rPr>
        <w:t>id_variable</w:t>
      </w:r>
      <w:r w:rsidRPr="005D0EC5">
        <w:t xml:space="preserve"> so we can use it in the code associated with the arm. We could name this variable </w:t>
      </w:r>
      <w:r w:rsidRPr="00261C3B">
        <w:rPr>
          <w:rStyle w:val="Literal"/>
        </w:rPr>
        <w:t>id</w:t>
      </w:r>
      <w:r w:rsidRPr="005D0EC5">
        <w:rPr>
          <w:lang w:eastAsia="en-GB"/>
        </w:rPr>
        <w:t>, the same as the</w:t>
      </w:r>
      <w:r>
        <w:rPr>
          <w:lang w:eastAsia="en-GB"/>
        </w:rPr>
        <w:t xml:space="preserve"> </w:t>
      </w:r>
      <w:r w:rsidRPr="005D0EC5">
        <w:rPr>
          <w:lang w:eastAsia="en-GB"/>
        </w:rPr>
        <w:t>field, but for this example we’ll use a different name.</w:t>
      </w:r>
    </w:p>
    <w:p w14:paraId="7887D9F6" w14:textId="424AC389" w:rsidR="00660598" w:rsidRDefault="00660598">
      <w:pPr>
        <w:pStyle w:val="CodeLabel"/>
        <w:rPr>
          <w:ins w:id="111" w:author="Carol Nichols" w:date="2022-08-29T15:15:00Z"/>
          <w:lang w:eastAsia="en-GB"/>
        </w:rPr>
        <w:pPrChange w:id="112" w:author="Carol Nichols" w:date="2022-08-29T15:15:00Z">
          <w:pPr>
            <w:pStyle w:val="Code"/>
          </w:pPr>
        </w:pPrChange>
      </w:pPr>
      <w:ins w:id="113" w:author="Carol Nichols" w:date="2022-08-29T15:15:00Z">
        <w:r>
          <w:rPr>
            <w:lang w:eastAsia="en-GB"/>
          </w:rPr>
          <w:t>src/main.rs</w:t>
        </w:r>
      </w:ins>
    </w:p>
    <w:p w14:paraId="7BFF19CA" w14:textId="43C1AFF3" w:rsidR="005D0EC5" w:rsidRPr="005D0EC5" w:rsidRDefault="005D0EC5" w:rsidP="00261C3B">
      <w:pPr>
        <w:pStyle w:val="Code"/>
        <w:rPr>
          <w:lang w:eastAsia="en-GB"/>
        </w:rPr>
      </w:pPr>
      <w:r w:rsidRPr="005D0EC5">
        <w:rPr>
          <w:lang w:eastAsia="en-GB"/>
        </w:rPr>
        <w:t>enum Message {</w:t>
      </w:r>
    </w:p>
    <w:p w14:paraId="048D6049" w14:textId="77777777" w:rsidR="005D0EC5" w:rsidRPr="005D0EC5" w:rsidRDefault="005D0EC5" w:rsidP="00261C3B">
      <w:pPr>
        <w:pStyle w:val="Code"/>
        <w:rPr>
          <w:lang w:eastAsia="en-GB"/>
        </w:rPr>
      </w:pPr>
      <w:r w:rsidRPr="005D0EC5">
        <w:rPr>
          <w:lang w:eastAsia="en-GB"/>
        </w:rPr>
        <w:t xml:space="preserve">    Hello { id: i32 },</w:t>
      </w:r>
    </w:p>
    <w:p w14:paraId="3EB37469" w14:textId="77777777" w:rsidR="005D0EC5" w:rsidRPr="005D0EC5" w:rsidRDefault="005D0EC5" w:rsidP="00261C3B">
      <w:pPr>
        <w:pStyle w:val="Code"/>
        <w:rPr>
          <w:lang w:eastAsia="en-GB"/>
        </w:rPr>
      </w:pPr>
      <w:r w:rsidRPr="005D0EC5">
        <w:rPr>
          <w:lang w:eastAsia="en-GB"/>
        </w:rPr>
        <w:t>}</w:t>
      </w:r>
    </w:p>
    <w:p w14:paraId="0585BA36" w14:textId="77777777" w:rsidR="005D0EC5" w:rsidRPr="005D0EC5" w:rsidRDefault="005D0EC5" w:rsidP="00261C3B">
      <w:pPr>
        <w:pStyle w:val="Code"/>
        <w:rPr>
          <w:lang w:eastAsia="en-GB"/>
        </w:rPr>
      </w:pPr>
    </w:p>
    <w:p w14:paraId="764569D4" w14:textId="77777777" w:rsidR="005D0EC5" w:rsidRPr="005D0EC5" w:rsidRDefault="005D0EC5" w:rsidP="00261C3B">
      <w:pPr>
        <w:pStyle w:val="Code"/>
        <w:rPr>
          <w:lang w:eastAsia="en-GB"/>
        </w:rPr>
      </w:pPr>
      <w:r w:rsidRPr="005D0EC5">
        <w:rPr>
          <w:lang w:eastAsia="en-GB"/>
        </w:rPr>
        <w:t>let msg = Message::Hello { id: 5 };</w:t>
      </w:r>
    </w:p>
    <w:p w14:paraId="5FF9DD67" w14:textId="77777777" w:rsidR="005D0EC5" w:rsidRPr="005D0EC5" w:rsidRDefault="005D0EC5" w:rsidP="00261C3B">
      <w:pPr>
        <w:pStyle w:val="Code"/>
        <w:rPr>
          <w:lang w:eastAsia="en-GB"/>
        </w:rPr>
      </w:pPr>
    </w:p>
    <w:p w14:paraId="0FAFAE22" w14:textId="77777777" w:rsidR="005D0EC5" w:rsidRPr="005D0EC5" w:rsidRDefault="005D0EC5" w:rsidP="00261C3B">
      <w:pPr>
        <w:pStyle w:val="Code"/>
        <w:rPr>
          <w:lang w:eastAsia="en-GB"/>
        </w:rPr>
      </w:pPr>
      <w:r w:rsidRPr="005D0EC5">
        <w:rPr>
          <w:lang w:eastAsia="en-GB"/>
        </w:rPr>
        <w:t>match msg {</w:t>
      </w:r>
    </w:p>
    <w:p w14:paraId="61B80F8A" w14:textId="77777777" w:rsidR="005D0EC5" w:rsidRPr="005D0EC5" w:rsidRDefault="005D0EC5" w:rsidP="00261C3B">
      <w:pPr>
        <w:pStyle w:val="Code"/>
        <w:rPr>
          <w:lang w:eastAsia="en-GB"/>
        </w:rPr>
      </w:pPr>
      <w:r w:rsidRPr="005D0EC5">
        <w:rPr>
          <w:lang w:eastAsia="en-GB"/>
        </w:rPr>
        <w:t xml:space="preserve">    Message::Hello {</w:t>
      </w:r>
    </w:p>
    <w:p w14:paraId="6D38FC05" w14:textId="77777777" w:rsidR="005D0EC5" w:rsidRPr="005D0EC5" w:rsidRDefault="005D0EC5" w:rsidP="00261C3B">
      <w:pPr>
        <w:pStyle w:val="Code"/>
        <w:rPr>
          <w:lang w:eastAsia="en-GB"/>
        </w:rPr>
      </w:pPr>
      <w:r w:rsidRPr="005D0EC5">
        <w:rPr>
          <w:lang w:eastAsia="en-GB"/>
        </w:rPr>
        <w:t xml:space="preserve">        id: id_variable @ 3..=7,</w:t>
      </w:r>
    </w:p>
    <w:p w14:paraId="3E293252" w14:textId="772B937D" w:rsidR="005D0EC5" w:rsidRPr="005D0EC5" w:rsidRDefault="005D0EC5" w:rsidP="00261C3B">
      <w:pPr>
        <w:pStyle w:val="Code"/>
        <w:rPr>
          <w:lang w:eastAsia="en-GB"/>
        </w:rPr>
      </w:pPr>
      <w:r w:rsidRPr="005D0EC5">
        <w:rPr>
          <w:lang w:eastAsia="en-GB"/>
        </w:rPr>
        <w:t xml:space="preserve">    } =&gt; println!("Found an id in range: {</w:t>
      </w:r>
      <w:r w:rsidR="00B952D9" w:rsidRPr="005D0EC5">
        <w:rPr>
          <w:lang w:eastAsia="en-GB"/>
        </w:rPr>
        <w:t>id_variable</w:t>
      </w:r>
      <w:r w:rsidRPr="005D0EC5">
        <w:rPr>
          <w:lang w:eastAsia="en-GB"/>
        </w:rPr>
        <w:t>}"),</w:t>
      </w:r>
    </w:p>
    <w:p w14:paraId="4D7C39D9" w14:textId="77777777" w:rsidR="005D0EC5" w:rsidRPr="005D0EC5" w:rsidRDefault="005D0EC5" w:rsidP="00261C3B">
      <w:pPr>
        <w:pStyle w:val="Code"/>
        <w:rPr>
          <w:lang w:eastAsia="en-GB"/>
        </w:rPr>
      </w:pPr>
      <w:r w:rsidRPr="005D0EC5">
        <w:rPr>
          <w:lang w:eastAsia="en-GB"/>
        </w:rPr>
        <w:t xml:space="preserve">    Message::Hello { id: 10..=12 } =&gt; {</w:t>
      </w:r>
    </w:p>
    <w:p w14:paraId="31C40D4E" w14:textId="77777777" w:rsidR="005D0EC5" w:rsidRPr="005D0EC5" w:rsidRDefault="005D0EC5" w:rsidP="00261C3B">
      <w:pPr>
        <w:pStyle w:val="Code"/>
        <w:rPr>
          <w:lang w:eastAsia="en-GB"/>
        </w:rPr>
      </w:pPr>
      <w:r w:rsidRPr="005D0EC5">
        <w:rPr>
          <w:lang w:eastAsia="en-GB"/>
        </w:rPr>
        <w:t xml:space="preserve">        println!("Found an id in another range")</w:t>
      </w:r>
    </w:p>
    <w:p w14:paraId="493F2A26" w14:textId="77777777" w:rsidR="005D0EC5" w:rsidRPr="005D0EC5" w:rsidRDefault="005D0EC5" w:rsidP="00261C3B">
      <w:pPr>
        <w:pStyle w:val="Code"/>
        <w:rPr>
          <w:lang w:eastAsia="en-GB"/>
        </w:rPr>
      </w:pPr>
      <w:r w:rsidRPr="005D0EC5">
        <w:rPr>
          <w:lang w:eastAsia="en-GB"/>
        </w:rPr>
        <w:t xml:space="preserve">    }</w:t>
      </w:r>
    </w:p>
    <w:p w14:paraId="1740D238" w14:textId="135347FF" w:rsidR="005D0EC5" w:rsidRPr="005D0EC5" w:rsidRDefault="005D0EC5" w:rsidP="00261C3B">
      <w:pPr>
        <w:pStyle w:val="Code"/>
        <w:rPr>
          <w:lang w:eastAsia="en-GB"/>
        </w:rPr>
      </w:pPr>
      <w:r w:rsidRPr="005D0EC5">
        <w:rPr>
          <w:lang w:eastAsia="en-GB"/>
        </w:rPr>
        <w:t xml:space="preserve">    Message::Hello { id } =&gt; println!("</w:t>
      </w:r>
      <w:r w:rsidR="002E7534">
        <w:rPr>
          <w:lang w:eastAsia="en-GB"/>
        </w:rPr>
        <w:t>S</w:t>
      </w:r>
      <w:r w:rsidRPr="005D0EC5">
        <w:rPr>
          <w:lang w:eastAsia="en-GB"/>
        </w:rPr>
        <w:t>ome other id: {</w:t>
      </w:r>
      <w:r w:rsidR="002E7534">
        <w:rPr>
          <w:lang w:eastAsia="en-GB"/>
        </w:rPr>
        <w:t>id</w:t>
      </w:r>
      <w:r w:rsidRPr="005D0EC5">
        <w:rPr>
          <w:lang w:eastAsia="en-GB"/>
        </w:rPr>
        <w:t>}"),</w:t>
      </w:r>
    </w:p>
    <w:p w14:paraId="2CCD5CBA" w14:textId="77777777" w:rsidR="005D0EC5" w:rsidRPr="005D0EC5" w:rsidRDefault="005D0EC5" w:rsidP="00261C3B">
      <w:pPr>
        <w:pStyle w:val="Code"/>
        <w:rPr>
          <w:lang w:eastAsia="en-GB"/>
        </w:rPr>
      </w:pPr>
      <w:r w:rsidRPr="005D0EC5">
        <w:rPr>
          <w:lang w:eastAsia="en-GB"/>
        </w:rPr>
        <w:t>}</w:t>
      </w:r>
    </w:p>
    <w:p w14:paraId="5D6B0FC1" w14:textId="102E47F4" w:rsidR="005D0EC5" w:rsidRPr="005D0EC5" w:rsidRDefault="005D0EC5" w:rsidP="00261C3B">
      <w:pPr>
        <w:pStyle w:val="CodeListingCaption"/>
        <w:rPr>
          <w:lang w:eastAsia="en-GB"/>
        </w:rPr>
      </w:pPr>
      <w:r w:rsidRPr="005D0EC5">
        <w:t xml:space="preserve">Using </w:t>
      </w:r>
      <w:r w:rsidRPr="00261C3B">
        <w:rPr>
          <w:rStyle w:val="Literal"/>
        </w:rPr>
        <w:t>@</w:t>
      </w:r>
      <w:r w:rsidRPr="005D0EC5">
        <w:rPr>
          <w:lang w:eastAsia="en-GB"/>
        </w:rPr>
        <w:t xml:space="preserve"> to bind to a value in a pattern while also testing it</w:t>
      </w:r>
    </w:p>
    <w:p w14:paraId="6F484430" w14:textId="09CE0F73" w:rsidR="005D0EC5" w:rsidRPr="005D0EC5" w:rsidRDefault="005D0EC5" w:rsidP="005D0EC5">
      <w:pPr>
        <w:pStyle w:val="Body"/>
        <w:rPr>
          <w:lang w:eastAsia="en-GB"/>
        </w:rPr>
      </w:pPr>
      <w:r w:rsidRPr="005D0EC5">
        <w:rPr>
          <w:lang w:eastAsia="en-GB"/>
        </w:rPr>
        <w:t xml:space="preserve">This example will print </w:t>
      </w:r>
      <w:r w:rsidRPr="00261C3B">
        <w:rPr>
          <w:rStyle w:val="Literal"/>
        </w:rPr>
        <w:t>Found an id in range: 5</w:t>
      </w:r>
      <w:r w:rsidRPr="005D0EC5">
        <w:t xml:space="preserve">. By specifying </w:t>
      </w:r>
      <w:r w:rsidRPr="00261C3B">
        <w:rPr>
          <w:rStyle w:val="Literal"/>
        </w:rPr>
        <w:t>id_variable @</w:t>
      </w:r>
      <w:r w:rsidRPr="005D0EC5">
        <w:t xml:space="preserve"> before the range </w:t>
      </w:r>
      <w:r w:rsidRPr="00261C3B">
        <w:rPr>
          <w:rStyle w:val="Literal"/>
        </w:rPr>
        <w:t>3..=7</w:t>
      </w:r>
      <w:r w:rsidRPr="005D0EC5">
        <w:rPr>
          <w:lang w:eastAsia="en-GB"/>
        </w:rPr>
        <w:t>, we’re capturing whatever value matched the range</w:t>
      </w:r>
      <w:r>
        <w:rPr>
          <w:lang w:eastAsia="en-GB"/>
        </w:rPr>
        <w:t xml:space="preserve"> </w:t>
      </w:r>
      <w:r w:rsidRPr="005D0EC5">
        <w:rPr>
          <w:lang w:eastAsia="en-GB"/>
        </w:rPr>
        <w:t>while also testing that the value matched the range pattern.</w:t>
      </w:r>
    </w:p>
    <w:p w14:paraId="426CE6EA" w14:textId="7CFDACF1" w:rsidR="005D0EC5" w:rsidRPr="005D0EC5" w:rsidRDefault="005D0EC5" w:rsidP="005D0EC5">
      <w:pPr>
        <w:pStyle w:val="Body"/>
        <w:rPr>
          <w:lang w:eastAsia="en-GB"/>
        </w:rPr>
      </w:pPr>
      <w:r w:rsidRPr="005D0EC5">
        <w:rPr>
          <w:lang w:eastAsia="en-GB"/>
        </w:rPr>
        <w:t>In the second arm, where we only have a range specified in the pattern, the code</w:t>
      </w:r>
      <w:r>
        <w:rPr>
          <w:lang w:eastAsia="en-GB"/>
        </w:rPr>
        <w:t xml:space="preserve"> </w:t>
      </w:r>
      <w:r w:rsidRPr="005D0EC5">
        <w:rPr>
          <w:lang w:eastAsia="en-GB"/>
        </w:rPr>
        <w:t>associated with the arm doesn’t have a variable that contains the actual value</w:t>
      </w:r>
      <w:r>
        <w:rPr>
          <w:lang w:eastAsia="en-GB"/>
        </w:rPr>
        <w:t xml:space="preserve"> </w:t>
      </w:r>
      <w:r w:rsidRPr="005D0EC5">
        <w:rPr>
          <w:lang w:eastAsia="en-GB"/>
        </w:rPr>
        <w:t xml:space="preserve">of the </w:t>
      </w:r>
      <w:r w:rsidRPr="00261C3B">
        <w:rPr>
          <w:rStyle w:val="Literal"/>
        </w:rPr>
        <w:t>id</w:t>
      </w:r>
      <w:r w:rsidRPr="005D0EC5">
        <w:t xml:space="preserve"> field. The </w:t>
      </w:r>
      <w:r w:rsidRPr="00261C3B">
        <w:rPr>
          <w:rStyle w:val="Literal"/>
        </w:rPr>
        <w:t>id</w:t>
      </w:r>
      <w:r w:rsidRPr="005D0EC5">
        <w:t xml:space="preserve"> field’s value could have been 10, 11, or 12, but the code that goes with that pattern doesn’t know which it is. The pattern code isn’t able to use the value from the </w:t>
      </w:r>
      <w:r w:rsidRPr="00261C3B">
        <w:rPr>
          <w:rStyle w:val="Literal"/>
        </w:rPr>
        <w:t>id</w:t>
      </w:r>
      <w:r w:rsidRPr="005D0EC5">
        <w:t xml:space="preserve"> field because we haven’t saved the </w:t>
      </w:r>
      <w:r w:rsidRPr="00261C3B">
        <w:rPr>
          <w:rStyle w:val="Literal"/>
        </w:rPr>
        <w:t>id</w:t>
      </w:r>
      <w:r w:rsidRPr="005D0EC5">
        <w:rPr>
          <w:lang w:eastAsia="en-GB"/>
        </w:rPr>
        <w:t xml:space="preserve"> value in a variable.</w:t>
      </w:r>
    </w:p>
    <w:p w14:paraId="66E3740D" w14:textId="26102C97" w:rsidR="005D0EC5" w:rsidRPr="005D0EC5" w:rsidRDefault="005D0EC5" w:rsidP="005D0EC5">
      <w:pPr>
        <w:pStyle w:val="Body"/>
        <w:rPr>
          <w:lang w:eastAsia="en-GB"/>
        </w:rPr>
      </w:pPr>
      <w:r w:rsidRPr="005D0EC5">
        <w:rPr>
          <w:lang w:eastAsia="en-GB"/>
        </w:rPr>
        <w:t>In the last arm, where we’ve specified a variable without a range, we do have</w:t>
      </w:r>
      <w:r>
        <w:rPr>
          <w:lang w:eastAsia="en-GB"/>
        </w:rPr>
        <w:t xml:space="preserve"> </w:t>
      </w:r>
      <w:r w:rsidRPr="005D0EC5">
        <w:rPr>
          <w:lang w:eastAsia="en-GB"/>
        </w:rPr>
        <w:t xml:space="preserve">the value available to use in the arm’s code in a variable named </w:t>
      </w:r>
      <w:r w:rsidRPr="00261C3B">
        <w:rPr>
          <w:rStyle w:val="Literal"/>
        </w:rPr>
        <w:t>id</w:t>
      </w:r>
      <w:r w:rsidRPr="005D0EC5">
        <w:t xml:space="preserve">. The reason is that we’ve used the struct field shorthand syntax. But we haven’t applied any test to the value in the </w:t>
      </w:r>
      <w:r w:rsidRPr="00261C3B">
        <w:rPr>
          <w:rStyle w:val="Literal"/>
        </w:rPr>
        <w:t>id</w:t>
      </w:r>
      <w:r w:rsidRPr="005D0EC5">
        <w:rPr>
          <w:lang w:eastAsia="en-GB"/>
        </w:rPr>
        <w:t xml:space="preserve"> field in this arm, as we did with the</w:t>
      </w:r>
      <w:r>
        <w:rPr>
          <w:lang w:eastAsia="en-GB"/>
        </w:rPr>
        <w:t xml:space="preserve"> </w:t>
      </w:r>
      <w:r w:rsidRPr="005D0EC5">
        <w:rPr>
          <w:lang w:eastAsia="en-GB"/>
        </w:rPr>
        <w:t>first two arms: any value would match this pattern.</w:t>
      </w:r>
    </w:p>
    <w:p w14:paraId="3EE7F6C8" w14:textId="2B1ABD42" w:rsidR="005D0EC5" w:rsidRPr="005D0EC5" w:rsidRDefault="005D0EC5" w:rsidP="005D0EC5">
      <w:pPr>
        <w:pStyle w:val="Body"/>
        <w:rPr>
          <w:lang w:eastAsia="en-GB"/>
        </w:rPr>
      </w:pPr>
      <w:r w:rsidRPr="005D0EC5">
        <w:rPr>
          <w:lang w:eastAsia="en-GB"/>
        </w:rPr>
        <w:t xml:space="preserve">Using </w:t>
      </w:r>
      <w:r w:rsidRPr="00261C3B">
        <w:rPr>
          <w:rStyle w:val="Literal"/>
        </w:rPr>
        <w:t>@</w:t>
      </w:r>
      <w:r w:rsidRPr="005D0EC5">
        <w:rPr>
          <w:lang w:eastAsia="en-GB"/>
        </w:rPr>
        <w:t xml:space="preserve"> lets us test a value and save it in a variable within one pattern.</w:t>
      </w:r>
      <w:r w:rsidR="00B7519D">
        <w:fldChar w:fldCharType="begin"/>
      </w:r>
      <w:r w:rsidR="00B7519D">
        <w:instrText xml:space="preserve"> XE "@ (at operator) endRange" </w:instrText>
      </w:r>
      <w:r w:rsidR="00B7519D">
        <w:fldChar w:fldCharType="end"/>
      </w:r>
      <w:r w:rsidR="00B7519D">
        <w:fldChar w:fldCharType="begin"/>
      </w:r>
      <w:r w:rsidR="00B7519D">
        <w:instrText xml:space="preserve"> XE "</w:instrText>
      </w:r>
      <w:r w:rsidR="00B7519D" w:rsidRPr="00B7519D">
        <w:instrText xml:space="preserve"> </w:instrText>
      </w:r>
      <w:r w:rsidR="00B7519D">
        <w:instrText xml:space="preserve">at operator (@) </w:instrText>
      </w:r>
      <w:r w:rsidR="00915E2F">
        <w:instrText>end</w:instrText>
      </w:r>
      <w:r w:rsidR="00B7519D">
        <w:instrText xml:space="preserve">Range" </w:instrText>
      </w:r>
      <w:r w:rsidR="00B7519D">
        <w:fldChar w:fldCharType="end"/>
      </w:r>
    </w:p>
    <w:p w14:paraId="63F32B40" w14:textId="77777777" w:rsidR="005D0EC5" w:rsidRPr="005D0EC5" w:rsidRDefault="005D0EC5" w:rsidP="005D0EC5">
      <w:pPr>
        <w:pStyle w:val="HeadA"/>
        <w:rPr>
          <w:lang w:eastAsia="en-GB"/>
        </w:rPr>
      </w:pPr>
      <w:bookmarkStart w:id="114" w:name="summary"/>
      <w:bookmarkStart w:id="115" w:name="_Toc106714987"/>
      <w:bookmarkEnd w:id="114"/>
      <w:r w:rsidRPr="005D0EC5">
        <w:rPr>
          <w:lang w:eastAsia="en-GB"/>
        </w:rPr>
        <w:t>Summary</w:t>
      </w:r>
      <w:bookmarkEnd w:id="115"/>
    </w:p>
    <w:p w14:paraId="02CF12DE" w14:textId="18AFDA5F" w:rsidR="005D0EC5" w:rsidRPr="005D0EC5" w:rsidRDefault="005D0EC5" w:rsidP="005D0EC5">
      <w:pPr>
        <w:pStyle w:val="Body"/>
        <w:rPr>
          <w:lang w:eastAsia="en-GB"/>
        </w:rPr>
      </w:pPr>
      <w:r w:rsidRPr="005D0EC5">
        <w:t xml:space="preserve">Rust’s patterns are very useful in distinguishing between different kinds of data. When used in </w:t>
      </w:r>
      <w:r w:rsidRPr="00261C3B">
        <w:rPr>
          <w:rStyle w:val="Literal"/>
        </w:rPr>
        <w:t>match</w:t>
      </w:r>
      <w:r w:rsidRPr="005D0EC5">
        <w:t xml:space="preserve"> expressions, Rust ensures your patterns cover every possible value, or your program won’t compile. Patterns in </w:t>
      </w:r>
      <w:r w:rsidRPr="00261C3B">
        <w:rPr>
          <w:rStyle w:val="Literal"/>
        </w:rPr>
        <w:t>let</w:t>
      </w:r>
      <w:r w:rsidRPr="005D0EC5">
        <w:rPr>
          <w:lang w:eastAsia="en-GB"/>
        </w:rPr>
        <w:t xml:space="preserve"> statements and</w:t>
      </w:r>
      <w:r>
        <w:rPr>
          <w:lang w:eastAsia="en-GB"/>
        </w:rPr>
        <w:t xml:space="preserve"> </w:t>
      </w:r>
      <w:r w:rsidRPr="005D0EC5">
        <w:rPr>
          <w:lang w:eastAsia="en-GB"/>
        </w:rPr>
        <w:t>function parameters make those constructs more useful, enabling the</w:t>
      </w:r>
      <w:r>
        <w:rPr>
          <w:lang w:eastAsia="en-GB"/>
        </w:rPr>
        <w:t xml:space="preserve"> </w:t>
      </w:r>
      <w:r w:rsidRPr="005D0EC5">
        <w:rPr>
          <w:lang w:eastAsia="en-GB"/>
        </w:rPr>
        <w:t>destructuring of values into smaller parts at the same time as assigning to</w:t>
      </w:r>
      <w:r>
        <w:rPr>
          <w:lang w:eastAsia="en-GB"/>
        </w:rPr>
        <w:t xml:space="preserve"> </w:t>
      </w:r>
      <w:r w:rsidRPr="005D0EC5">
        <w:rPr>
          <w:lang w:eastAsia="en-GB"/>
        </w:rPr>
        <w:t>variables. We can create simple or complex patterns to suit our needs.</w:t>
      </w:r>
      <w:r w:rsidR="001E4776">
        <w:rPr>
          <w:rStyle w:val="Italic"/>
        </w:rPr>
        <w:fldChar w:fldCharType="begin"/>
      </w:r>
      <w:r w:rsidR="001E4776">
        <w:instrText xml:space="preserve"> XE "</w:instrText>
      </w:r>
      <w:r w:rsidR="001E4776" w:rsidRPr="00BE574B">
        <w:instrText xml:space="preserve">patterns </w:instrText>
      </w:r>
      <w:r w:rsidR="001E4776">
        <w:instrText>end</w:instrText>
      </w:r>
      <w:r w:rsidR="001E4776" w:rsidRPr="00BE574B">
        <w:instrText>Range</w:instrText>
      </w:r>
      <w:r w:rsidR="001E4776">
        <w:instrText xml:space="preserve">" </w:instrText>
      </w:r>
      <w:r w:rsidR="001E4776">
        <w:rPr>
          <w:rStyle w:val="Italic"/>
        </w:rPr>
        <w:fldChar w:fldCharType="end"/>
      </w:r>
    </w:p>
    <w:p w14:paraId="2E54E147" w14:textId="6066F294" w:rsidR="00053E72" w:rsidRPr="005D0EC5" w:rsidRDefault="005D0EC5" w:rsidP="00261C3B">
      <w:pPr>
        <w:pStyle w:val="Body"/>
        <w:rPr>
          <w:lang w:eastAsia="en-GB"/>
        </w:rPr>
      </w:pPr>
      <w:r w:rsidRPr="005D0EC5">
        <w:rPr>
          <w:lang w:eastAsia="en-GB"/>
        </w:rPr>
        <w:t>Next, for the penultimate chapter of the book, we’ll look at some advanced</w:t>
      </w:r>
      <w:r>
        <w:rPr>
          <w:lang w:eastAsia="en-GB"/>
        </w:rPr>
        <w:t xml:space="preserve"> </w:t>
      </w:r>
      <w:r w:rsidRPr="005D0EC5">
        <w:rPr>
          <w:lang w:eastAsia="en-GB"/>
        </w:rPr>
        <w:t>aspects of a variety of Rust’s features.</w:t>
      </w:r>
    </w:p>
    <w:sectPr w:rsidR="00053E72" w:rsidRPr="005D0EC5">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Carol Nichols" w:date="2022-08-29T15:10:00Z" w:initials="CN">
    <w:p w14:paraId="53E693C3" w14:textId="77777777" w:rsidR="0090675E" w:rsidRDefault="0090675E" w:rsidP="007E0E7E">
      <w:r>
        <w:rPr>
          <w:rStyle w:val="CommentReference"/>
        </w:rPr>
        <w:annotationRef/>
      </w:r>
      <w:r>
        <w:rPr>
          <w:sz w:val="20"/>
          <w:szCs w:val="20"/>
        </w:rPr>
        <w:t>Listing 6-5 didn’t have a code label. I’m okay with that and going to leave it off this too</w:t>
      </w:r>
    </w:p>
  </w:comment>
  <w:comment w:id="9" w:author="Audrey Doyle" w:date="2022-08-29T11:44:00Z" w:initials="A">
    <w:p w14:paraId="1BD184B1" w14:textId="4B54EF59" w:rsidR="00D94E7F" w:rsidRDefault="00D94E7F">
      <w:pPr>
        <w:pStyle w:val="CommentText"/>
      </w:pPr>
      <w:r>
        <w:rPr>
          <w:rStyle w:val="CommentReference"/>
        </w:rPr>
        <w:annotationRef/>
      </w:r>
      <w:r>
        <w:t>Carol, shouldn’t this be “right”? (If so, I apologize for not catching this the first time!)</w:t>
      </w:r>
    </w:p>
  </w:comment>
  <w:comment w:id="10" w:author="Carol Nichols" w:date="2022-08-29T15:05:00Z" w:initials="CN">
    <w:p w14:paraId="238A2BCB" w14:textId="77777777" w:rsidR="001123A3" w:rsidRDefault="001123A3" w:rsidP="00490959">
      <w:r>
        <w:rPr>
          <w:rStyle w:val="CommentReference"/>
        </w:rPr>
        <w:annotationRef/>
      </w:r>
      <w:r>
        <w:rPr>
          <w:sz w:val="20"/>
          <w:szCs w:val="20"/>
        </w:rPr>
        <w:t>No, the patterns are the parts to the left, see the listing 2 above. The “None” and “Some(I + 1)” are the expressions to the right.</w:t>
      </w:r>
    </w:p>
  </w:comment>
  <w:comment w:id="19" w:author="Audrey Doyle" w:date="2022-08-29T11:47:00Z" w:initials="A">
    <w:p w14:paraId="413C3F77" w14:textId="4E744D1B" w:rsidR="003868C5" w:rsidRDefault="003868C5">
      <w:pPr>
        <w:pStyle w:val="CommentText"/>
      </w:pPr>
      <w:r>
        <w:rPr>
          <w:rStyle w:val="CommentReference"/>
        </w:rPr>
        <w:annotationRef/>
      </w:r>
      <w:r>
        <w:t>Carol, should all the code samples have code labels? Please review and add if necessary.</w:t>
      </w:r>
    </w:p>
  </w:comment>
  <w:comment w:id="20" w:author="Carol Nichols" w:date="2022-08-29T15:06:00Z" w:initials="CN">
    <w:p w14:paraId="6F5FA71A" w14:textId="77777777" w:rsidR="0090675E" w:rsidRDefault="00497433" w:rsidP="00C36B93">
      <w:r>
        <w:rPr>
          <w:rStyle w:val="CommentReference"/>
        </w:rPr>
        <w:annotationRef/>
      </w:r>
      <w:r w:rsidR="0090675E">
        <w:rPr>
          <w:sz w:val="20"/>
          <w:szCs w:val="20"/>
        </w:rPr>
        <w:t>Some of these are kind of borderline; I decided to add them to most listings over 3 lines in this chapter.</w:t>
      </w:r>
    </w:p>
  </w:comment>
  <w:comment w:id="28" w:author="Carol Nichols" w:date="2022-08-29T15:07:00Z" w:initials="CN">
    <w:p w14:paraId="7A2231AE" w14:textId="7FF20B1F" w:rsidR="00DC3E2B" w:rsidRDefault="00DC3E2B" w:rsidP="00643EB1">
      <w:r>
        <w:rPr>
          <w:rStyle w:val="CommentReference"/>
        </w:rPr>
        <w:annotationRef/>
      </w:r>
      <w:r>
        <w:rPr>
          <w:sz w:val="20"/>
          <w:szCs w:val="20"/>
        </w:rPr>
        <w:t>I don’t think this needs a code label</w:t>
      </w:r>
    </w:p>
  </w:comment>
  <w:comment w:id="29" w:author="Carol Nichols" w:date="2022-08-29T15:08:00Z" w:initials="CN">
    <w:p w14:paraId="5D5F0C9A" w14:textId="77777777" w:rsidR="00422708" w:rsidRDefault="00422708" w:rsidP="00CA7D10">
      <w:r>
        <w:rPr>
          <w:rStyle w:val="CommentReference"/>
        </w:rPr>
        <w:annotationRef/>
      </w:r>
      <w:r>
        <w:rPr>
          <w:sz w:val="20"/>
          <w:szCs w:val="20"/>
        </w:rPr>
        <w:t>I don’t think this needs a code label</w:t>
      </w:r>
    </w:p>
  </w:comment>
  <w:comment w:id="30" w:author="Carol Nichols" w:date="2022-08-29T15:08:00Z" w:initials="CN">
    <w:p w14:paraId="74B2A1C2" w14:textId="77777777" w:rsidR="00AA3077" w:rsidRDefault="00AA3077" w:rsidP="002E6148">
      <w:r>
        <w:rPr>
          <w:rStyle w:val="CommentReference"/>
        </w:rPr>
        <w:annotationRef/>
      </w:r>
      <w:r>
        <w:rPr>
          <w:sz w:val="20"/>
          <w:szCs w:val="20"/>
        </w:rPr>
        <w:t>I don’t think this needs a code label</w:t>
      </w:r>
    </w:p>
  </w:comment>
  <w:comment w:id="33" w:author="Carol Nichols" w:date="2022-08-29T15:08:00Z" w:initials="CN">
    <w:p w14:paraId="3B196320" w14:textId="77777777" w:rsidR="00901470" w:rsidRDefault="00901470" w:rsidP="006540CB">
      <w:r>
        <w:rPr>
          <w:rStyle w:val="CommentReference"/>
        </w:rPr>
        <w:annotationRef/>
      </w:r>
      <w:r>
        <w:rPr>
          <w:sz w:val="20"/>
          <w:szCs w:val="20"/>
        </w:rPr>
        <w:t>I don’t think this needs a code label</w:t>
      </w:r>
    </w:p>
  </w:comment>
  <w:comment w:id="36" w:author="Carol Nichols" w:date="2022-08-29T15:11:00Z" w:initials="CN">
    <w:p w14:paraId="177019BF" w14:textId="77777777" w:rsidR="0090675E" w:rsidRDefault="0090675E" w:rsidP="00152CB5">
      <w:r>
        <w:rPr>
          <w:rStyle w:val="CommentReference"/>
        </w:rPr>
        <w:annotationRef/>
      </w:r>
      <w:r>
        <w:rPr>
          <w:sz w:val="20"/>
          <w:szCs w:val="20"/>
        </w:rPr>
        <w:t>I don’t think this needs a code label</w:t>
      </w:r>
    </w:p>
  </w:comment>
  <w:comment w:id="37" w:author="Carol Nichols" w:date="2022-08-29T15:12:00Z" w:initials="CN">
    <w:p w14:paraId="4C03EB7D" w14:textId="77777777" w:rsidR="005850A3" w:rsidRDefault="005850A3" w:rsidP="003D449D">
      <w:r>
        <w:rPr>
          <w:rStyle w:val="CommentReference"/>
        </w:rPr>
        <w:annotationRef/>
      </w:r>
      <w:r>
        <w:rPr>
          <w:sz w:val="20"/>
          <w:szCs w:val="20"/>
        </w:rPr>
        <w:t>I don’t think this needs a code label</w:t>
      </w:r>
    </w:p>
  </w:comment>
  <w:comment w:id="38" w:author="Carol Nichols" w:date="2022-08-29T15:12:00Z" w:initials="CN">
    <w:p w14:paraId="19C75519" w14:textId="77777777" w:rsidR="007A2691" w:rsidRDefault="007A2691" w:rsidP="008F16E4">
      <w:r>
        <w:rPr>
          <w:rStyle w:val="CommentReference"/>
        </w:rPr>
        <w:annotationRef/>
      </w:r>
      <w:r>
        <w:rPr>
          <w:sz w:val="20"/>
          <w:szCs w:val="20"/>
        </w:rPr>
        <w:t>I don’t think this needs a code label</w:t>
      </w:r>
    </w:p>
  </w:comment>
  <w:comment w:id="74" w:author="Carol Nichols" w:date="2022-08-29T15:13:00Z" w:initials="CN">
    <w:p w14:paraId="652A9491" w14:textId="77777777" w:rsidR="000D6BB8" w:rsidRDefault="000D6BB8" w:rsidP="00734C57">
      <w:r>
        <w:rPr>
          <w:rStyle w:val="CommentReference"/>
        </w:rPr>
        <w:annotationRef/>
      </w:r>
      <w:r>
        <w:rPr>
          <w:sz w:val="20"/>
          <w:szCs w:val="20"/>
        </w:rPr>
        <w:t>I don’t think this needs a code label</w:t>
      </w:r>
    </w:p>
  </w:comment>
  <w:comment w:id="108" w:author="Carol Nichols" w:date="2022-08-29T15:15:00Z" w:initials="CN">
    <w:p w14:paraId="1A8BC534" w14:textId="77777777" w:rsidR="00B16291" w:rsidRDefault="00B16291" w:rsidP="0016793C">
      <w:r>
        <w:rPr>
          <w:rStyle w:val="CommentReference"/>
        </w:rPr>
        <w:annotationRef/>
      </w:r>
      <w:r>
        <w:rPr>
          <w:sz w:val="20"/>
          <w:szCs w:val="20"/>
        </w:rPr>
        <w:t>I don’t think these need a code label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E693C3" w15:done="0"/>
  <w15:commentEx w15:paraId="1BD184B1" w15:done="0"/>
  <w15:commentEx w15:paraId="238A2BCB" w15:paraIdParent="1BD184B1" w15:done="0"/>
  <w15:commentEx w15:paraId="413C3F77" w15:done="0"/>
  <w15:commentEx w15:paraId="6F5FA71A" w15:paraIdParent="413C3F77" w15:done="0"/>
  <w15:commentEx w15:paraId="7A2231AE" w15:done="0"/>
  <w15:commentEx w15:paraId="5D5F0C9A" w15:done="0"/>
  <w15:commentEx w15:paraId="74B2A1C2" w15:done="0"/>
  <w15:commentEx w15:paraId="3B196320" w15:done="0"/>
  <w15:commentEx w15:paraId="177019BF" w15:done="0"/>
  <w15:commentEx w15:paraId="4C03EB7D" w15:done="0"/>
  <w15:commentEx w15:paraId="19C75519" w15:done="0"/>
  <w15:commentEx w15:paraId="652A9491" w15:done="0"/>
  <w15:commentEx w15:paraId="1A8BC5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5567" w16cex:dateUtc="2022-08-29T19:10:00Z"/>
  <w16cex:commentExtensible w16cex:durableId="26B72523" w16cex:dateUtc="2022-08-29T15:44:00Z"/>
  <w16cex:commentExtensible w16cex:durableId="26B75426" w16cex:dateUtc="2022-08-29T19:05:00Z"/>
  <w16cex:commentExtensible w16cex:durableId="26B725D4" w16cex:dateUtc="2022-08-29T15:47:00Z"/>
  <w16cex:commentExtensible w16cex:durableId="26B75471" w16cex:dateUtc="2022-08-29T19:06:00Z"/>
  <w16cex:commentExtensible w16cex:durableId="26B754BA" w16cex:dateUtc="2022-08-29T19:07:00Z"/>
  <w16cex:commentExtensible w16cex:durableId="26B754EB" w16cex:dateUtc="2022-08-29T19:08:00Z"/>
  <w16cex:commentExtensible w16cex:durableId="26B754F9" w16cex:dateUtc="2022-08-29T19:08:00Z"/>
  <w16cex:commentExtensible w16cex:durableId="26B75508" w16cex:dateUtc="2022-08-29T19:08:00Z"/>
  <w16cex:commentExtensible w16cex:durableId="26B755B5" w16cex:dateUtc="2022-08-29T19:11:00Z"/>
  <w16cex:commentExtensible w16cex:durableId="26B755C0" w16cex:dateUtc="2022-08-29T19:12:00Z"/>
  <w16cex:commentExtensible w16cex:durableId="26B755C9" w16cex:dateUtc="2022-08-29T19:12:00Z"/>
  <w16cex:commentExtensible w16cex:durableId="26B75623" w16cex:dateUtc="2022-08-29T19:13:00Z"/>
  <w16cex:commentExtensible w16cex:durableId="26B75693" w16cex:dateUtc="2022-08-29T1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E693C3" w16cid:durableId="26B75567"/>
  <w16cid:commentId w16cid:paraId="1BD184B1" w16cid:durableId="26B72523"/>
  <w16cid:commentId w16cid:paraId="238A2BCB" w16cid:durableId="26B75426"/>
  <w16cid:commentId w16cid:paraId="413C3F77" w16cid:durableId="26B725D4"/>
  <w16cid:commentId w16cid:paraId="6F5FA71A" w16cid:durableId="26B75471"/>
  <w16cid:commentId w16cid:paraId="7A2231AE" w16cid:durableId="26B754BA"/>
  <w16cid:commentId w16cid:paraId="5D5F0C9A" w16cid:durableId="26B754EB"/>
  <w16cid:commentId w16cid:paraId="74B2A1C2" w16cid:durableId="26B754F9"/>
  <w16cid:commentId w16cid:paraId="3B196320" w16cid:durableId="26B75508"/>
  <w16cid:commentId w16cid:paraId="177019BF" w16cid:durableId="26B755B5"/>
  <w16cid:commentId w16cid:paraId="4C03EB7D" w16cid:durableId="26B755C0"/>
  <w16cid:commentId w16cid:paraId="19C75519" w16cid:durableId="26B755C9"/>
  <w16cid:commentId w16cid:paraId="652A9491" w16cid:durableId="26B75623"/>
  <w16cid:commentId w16cid:paraId="1A8BC534" w16cid:durableId="26B756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1C1BB" w14:textId="77777777" w:rsidR="00372DB1" w:rsidRDefault="00372DB1" w:rsidP="009E51C3">
      <w:pPr>
        <w:spacing w:after="0" w:line="240" w:lineRule="auto"/>
      </w:pPr>
      <w:r>
        <w:separator/>
      </w:r>
    </w:p>
  </w:endnote>
  <w:endnote w:type="continuationSeparator" w:id="0">
    <w:p w14:paraId="4F587C80" w14:textId="77777777" w:rsidR="00372DB1" w:rsidRDefault="00372DB1"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4D"/>
    <w:family w:val="auto"/>
    <w:notTrueType/>
    <w:pitch w:val="default"/>
    <w:sig w:usb0="00000003" w:usb1="00000000"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pitch w:val="default"/>
    <w:sig w:usb0="00000003" w:usb1="00000000" w:usb2="00000000" w:usb3="00000000" w:csb0="00000001" w:csb1="00000000"/>
  </w:font>
  <w:font w:name="NewBaskervilleStd-Italic">
    <w:altName w:val="Calibri"/>
    <w:panose1 w:val="020B0604020202020204"/>
    <w:charset w:val="4D"/>
    <w:family w:val="auto"/>
    <w:pitch w:val="default"/>
    <w:sig w:usb0="00000003" w:usb1="00000000" w:usb2="00000000" w:usb3="00000000" w:csb0="00000001" w:csb1="00000000"/>
  </w:font>
  <w:font w:name="TheSansMonoCondensed-Bold">
    <w:altName w:val="Calibri"/>
    <w:panose1 w:val="020B0604020202020204"/>
    <w:charset w:val="00"/>
    <w:family w:val="swiss"/>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99839" w14:textId="77777777" w:rsidR="00372DB1" w:rsidRDefault="00372DB1" w:rsidP="009E51C3">
      <w:pPr>
        <w:spacing w:after="0" w:line="240" w:lineRule="auto"/>
      </w:pPr>
      <w:r>
        <w:separator/>
      </w:r>
    </w:p>
  </w:footnote>
  <w:footnote w:type="continuationSeparator" w:id="0">
    <w:p w14:paraId="15E7510D" w14:textId="77777777" w:rsidR="00372DB1" w:rsidRDefault="00372DB1"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C2C0E9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008A19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C62AF6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31CA5A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28A7DB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A7E12F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B22F2A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1F4798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88E52E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43EDF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A7D07A2"/>
    <w:multiLevelType w:val="multilevel"/>
    <w:tmpl w:val="E7A66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FB6E03"/>
    <w:multiLevelType w:val="multilevel"/>
    <w:tmpl w:val="706E9F88"/>
    <w:styleLink w:val="ChapterNumbering"/>
    <w:lvl w:ilvl="0">
      <w:start w:val="18"/>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6292768"/>
    <w:multiLevelType w:val="multilevel"/>
    <w:tmpl w:val="706E9F88"/>
    <w:numStyleLink w:val="ChapterNumbering"/>
  </w:abstractNum>
  <w:abstractNum w:abstractNumId="16"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8" w15:restartNumberingAfterBreak="0">
    <w:nsid w:val="411C16BB"/>
    <w:multiLevelType w:val="multilevel"/>
    <w:tmpl w:val="879A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829CF"/>
    <w:multiLevelType w:val="multilevel"/>
    <w:tmpl w:val="706E9F88"/>
    <w:numStyleLink w:val="ChapterNumbering"/>
  </w:abstractNum>
  <w:abstractNum w:abstractNumId="22"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CF31BC5"/>
    <w:multiLevelType w:val="multilevel"/>
    <w:tmpl w:val="706E9F88"/>
    <w:numStyleLink w:val="ChapterNumbering"/>
  </w:abstractNum>
  <w:abstractNum w:abstractNumId="25"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6"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295794"/>
    <w:multiLevelType w:val="multilevel"/>
    <w:tmpl w:val="706E9F88"/>
    <w:numStyleLink w:val="ChapterNumbering"/>
  </w:abstractNum>
  <w:num w:numId="1" w16cid:durableId="1433671816">
    <w:abstractNumId w:val="13"/>
  </w:num>
  <w:num w:numId="2" w16cid:durableId="385304103">
    <w:abstractNumId w:val="22"/>
  </w:num>
  <w:num w:numId="3" w16cid:durableId="1701390650">
    <w:abstractNumId w:val="25"/>
  </w:num>
  <w:num w:numId="4" w16cid:durableId="563373197">
    <w:abstractNumId w:val="17"/>
  </w:num>
  <w:num w:numId="5" w16cid:durableId="44761907">
    <w:abstractNumId w:val="23"/>
  </w:num>
  <w:num w:numId="6" w16cid:durableId="1101072290">
    <w:abstractNumId w:val="16"/>
  </w:num>
  <w:num w:numId="7" w16cid:durableId="1629897676">
    <w:abstractNumId w:val="20"/>
  </w:num>
  <w:num w:numId="8" w16cid:durableId="650138380">
    <w:abstractNumId w:val="26"/>
  </w:num>
  <w:num w:numId="9" w16cid:durableId="2021807744">
    <w:abstractNumId w:val="19"/>
  </w:num>
  <w:num w:numId="10" w16cid:durableId="716858717">
    <w:abstractNumId w:val="14"/>
  </w:num>
  <w:num w:numId="11" w16cid:durableId="344014094">
    <w:abstractNumId w:val="11"/>
  </w:num>
  <w:num w:numId="12" w16cid:durableId="1995179777">
    <w:abstractNumId w:val="15"/>
  </w:num>
  <w:num w:numId="13" w16cid:durableId="2136212814">
    <w:abstractNumId w:val="27"/>
  </w:num>
  <w:num w:numId="14" w16cid:durableId="1485704533">
    <w:abstractNumId w:val="0"/>
  </w:num>
  <w:num w:numId="15" w16cid:durableId="1716389067">
    <w:abstractNumId w:val="21"/>
  </w:num>
  <w:num w:numId="16" w16cid:durableId="1386028095">
    <w:abstractNumId w:val="12"/>
  </w:num>
  <w:num w:numId="17" w16cid:durableId="1147355656">
    <w:abstractNumId w:val="18"/>
  </w:num>
  <w:num w:numId="18" w16cid:durableId="910316201">
    <w:abstractNumId w:val="10"/>
  </w:num>
  <w:num w:numId="19" w16cid:durableId="1941523977">
    <w:abstractNumId w:val="8"/>
  </w:num>
  <w:num w:numId="20" w16cid:durableId="999505871">
    <w:abstractNumId w:val="7"/>
  </w:num>
  <w:num w:numId="21" w16cid:durableId="1915554675">
    <w:abstractNumId w:val="6"/>
  </w:num>
  <w:num w:numId="22" w16cid:durableId="1430934209">
    <w:abstractNumId w:val="5"/>
  </w:num>
  <w:num w:numId="23" w16cid:durableId="1510023806">
    <w:abstractNumId w:val="9"/>
  </w:num>
  <w:num w:numId="24" w16cid:durableId="1944721323">
    <w:abstractNumId w:val="4"/>
  </w:num>
  <w:num w:numId="25" w16cid:durableId="347681069">
    <w:abstractNumId w:val="3"/>
  </w:num>
  <w:num w:numId="26" w16cid:durableId="1508710099">
    <w:abstractNumId w:val="2"/>
  </w:num>
  <w:num w:numId="27" w16cid:durableId="659501016">
    <w:abstractNumId w:val="1"/>
  </w:num>
  <w:num w:numId="28" w16cid:durableId="414673875">
    <w:abstractNumId w:val="2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EC5"/>
    <w:rsid w:val="00012178"/>
    <w:rsid w:val="0001390B"/>
    <w:rsid w:val="00013A0F"/>
    <w:rsid w:val="00015785"/>
    <w:rsid w:val="000237B0"/>
    <w:rsid w:val="000251C2"/>
    <w:rsid w:val="00026A3C"/>
    <w:rsid w:val="00027719"/>
    <w:rsid w:val="00032AFB"/>
    <w:rsid w:val="00035713"/>
    <w:rsid w:val="00044C60"/>
    <w:rsid w:val="0005012C"/>
    <w:rsid w:val="00052436"/>
    <w:rsid w:val="00052DFD"/>
    <w:rsid w:val="00053E72"/>
    <w:rsid w:val="00057F86"/>
    <w:rsid w:val="0006127C"/>
    <w:rsid w:val="000667BA"/>
    <w:rsid w:val="000711B8"/>
    <w:rsid w:val="00071727"/>
    <w:rsid w:val="0007352C"/>
    <w:rsid w:val="000775C2"/>
    <w:rsid w:val="00077AD8"/>
    <w:rsid w:val="00080824"/>
    <w:rsid w:val="00086C80"/>
    <w:rsid w:val="000934C9"/>
    <w:rsid w:val="00093911"/>
    <w:rsid w:val="00094EDE"/>
    <w:rsid w:val="000B0A4A"/>
    <w:rsid w:val="000B2225"/>
    <w:rsid w:val="000B6D77"/>
    <w:rsid w:val="000C187B"/>
    <w:rsid w:val="000C3488"/>
    <w:rsid w:val="000C4DBF"/>
    <w:rsid w:val="000D360D"/>
    <w:rsid w:val="000D6BB8"/>
    <w:rsid w:val="000E23FE"/>
    <w:rsid w:val="000E2694"/>
    <w:rsid w:val="000E291C"/>
    <w:rsid w:val="000E58EA"/>
    <w:rsid w:val="000E7CB5"/>
    <w:rsid w:val="000F14AB"/>
    <w:rsid w:val="000F70F5"/>
    <w:rsid w:val="000F719F"/>
    <w:rsid w:val="00107966"/>
    <w:rsid w:val="00110424"/>
    <w:rsid w:val="001123A3"/>
    <w:rsid w:val="00112E75"/>
    <w:rsid w:val="00113E0A"/>
    <w:rsid w:val="00122DE8"/>
    <w:rsid w:val="00123638"/>
    <w:rsid w:val="00131BCD"/>
    <w:rsid w:val="00133123"/>
    <w:rsid w:val="001435B6"/>
    <w:rsid w:val="00147C28"/>
    <w:rsid w:val="001549E3"/>
    <w:rsid w:val="0015557B"/>
    <w:rsid w:val="0017571A"/>
    <w:rsid w:val="00176833"/>
    <w:rsid w:val="00176BE2"/>
    <w:rsid w:val="0018263C"/>
    <w:rsid w:val="001862DB"/>
    <w:rsid w:val="00196CDD"/>
    <w:rsid w:val="001A00A3"/>
    <w:rsid w:val="001A12D4"/>
    <w:rsid w:val="001A6DE7"/>
    <w:rsid w:val="001B4D9C"/>
    <w:rsid w:val="001B64F2"/>
    <w:rsid w:val="001B66C5"/>
    <w:rsid w:val="001C51F1"/>
    <w:rsid w:val="001C72D3"/>
    <w:rsid w:val="001D0557"/>
    <w:rsid w:val="001D1FC4"/>
    <w:rsid w:val="001E0123"/>
    <w:rsid w:val="001E211C"/>
    <w:rsid w:val="001E24F0"/>
    <w:rsid w:val="001E4776"/>
    <w:rsid w:val="001E4986"/>
    <w:rsid w:val="001F00C3"/>
    <w:rsid w:val="001F720A"/>
    <w:rsid w:val="001F79DD"/>
    <w:rsid w:val="0020456C"/>
    <w:rsid w:val="00205023"/>
    <w:rsid w:val="0020599A"/>
    <w:rsid w:val="0020674F"/>
    <w:rsid w:val="00206DC4"/>
    <w:rsid w:val="002076AB"/>
    <w:rsid w:val="0021177D"/>
    <w:rsid w:val="002144B4"/>
    <w:rsid w:val="002147BC"/>
    <w:rsid w:val="00217DAE"/>
    <w:rsid w:val="0022057D"/>
    <w:rsid w:val="00227396"/>
    <w:rsid w:val="002334CD"/>
    <w:rsid w:val="002344F6"/>
    <w:rsid w:val="0023524F"/>
    <w:rsid w:val="00241E83"/>
    <w:rsid w:val="00242BEC"/>
    <w:rsid w:val="00243174"/>
    <w:rsid w:val="00246E16"/>
    <w:rsid w:val="002526D6"/>
    <w:rsid w:val="002550CC"/>
    <w:rsid w:val="002566A8"/>
    <w:rsid w:val="00261C3B"/>
    <w:rsid w:val="00282EB9"/>
    <w:rsid w:val="002859D4"/>
    <w:rsid w:val="00297559"/>
    <w:rsid w:val="002A3BF5"/>
    <w:rsid w:val="002A5CBE"/>
    <w:rsid w:val="002A6483"/>
    <w:rsid w:val="002A6D62"/>
    <w:rsid w:val="002B0301"/>
    <w:rsid w:val="002B1A69"/>
    <w:rsid w:val="002B4897"/>
    <w:rsid w:val="002C0783"/>
    <w:rsid w:val="002C0D80"/>
    <w:rsid w:val="002C52AD"/>
    <w:rsid w:val="002C6237"/>
    <w:rsid w:val="002C7F1F"/>
    <w:rsid w:val="002D1A1E"/>
    <w:rsid w:val="002D7706"/>
    <w:rsid w:val="002E0B8A"/>
    <w:rsid w:val="002E5B13"/>
    <w:rsid w:val="002E7534"/>
    <w:rsid w:val="002F2C4A"/>
    <w:rsid w:val="002F5749"/>
    <w:rsid w:val="0030255A"/>
    <w:rsid w:val="00305E4C"/>
    <w:rsid w:val="00311012"/>
    <w:rsid w:val="00311803"/>
    <w:rsid w:val="0031369A"/>
    <w:rsid w:val="00315822"/>
    <w:rsid w:val="003203B1"/>
    <w:rsid w:val="0032348F"/>
    <w:rsid w:val="00327BBA"/>
    <w:rsid w:val="00332C96"/>
    <w:rsid w:val="003345E1"/>
    <w:rsid w:val="0034529B"/>
    <w:rsid w:val="00346FA5"/>
    <w:rsid w:val="003562F5"/>
    <w:rsid w:val="00361247"/>
    <w:rsid w:val="00361659"/>
    <w:rsid w:val="00363101"/>
    <w:rsid w:val="0036522B"/>
    <w:rsid w:val="00365337"/>
    <w:rsid w:val="003658CD"/>
    <w:rsid w:val="00365995"/>
    <w:rsid w:val="00365E20"/>
    <w:rsid w:val="003669A4"/>
    <w:rsid w:val="00366FA4"/>
    <w:rsid w:val="00367B4B"/>
    <w:rsid w:val="00372150"/>
    <w:rsid w:val="00372DB1"/>
    <w:rsid w:val="00374719"/>
    <w:rsid w:val="00375BC0"/>
    <w:rsid w:val="003868C5"/>
    <w:rsid w:val="00390955"/>
    <w:rsid w:val="003A064A"/>
    <w:rsid w:val="003A3EF8"/>
    <w:rsid w:val="003A50D7"/>
    <w:rsid w:val="003B5A44"/>
    <w:rsid w:val="003B5D4D"/>
    <w:rsid w:val="003C2061"/>
    <w:rsid w:val="003C243B"/>
    <w:rsid w:val="003C61EE"/>
    <w:rsid w:val="003D488F"/>
    <w:rsid w:val="003D5202"/>
    <w:rsid w:val="003D6DE4"/>
    <w:rsid w:val="003D747E"/>
    <w:rsid w:val="003E0F89"/>
    <w:rsid w:val="003E1373"/>
    <w:rsid w:val="003E14B9"/>
    <w:rsid w:val="003E3322"/>
    <w:rsid w:val="003E599B"/>
    <w:rsid w:val="003F1CE6"/>
    <w:rsid w:val="00400E94"/>
    <w:rsid w:val="004058D0"/>
    <w:rsid w:val="004071DB"/>
    <w:rsid w:val="00417DD9"/>
    <w:rsid w:val="004206BB"/>
    <w:rsid w:val="00420B96"/>
    <w:rsid w:val="00421BE9"/>
    <w:rsid w:val="00422708"/>
    <w:rsid w:val="00440082"/>
    <w:rsid w:val="004402EF"/>
    <w:rsid w:val="0044402D"/>
    <w:rsid w:val="004447CD"/>
    <w:rsid w:val="00447693"/>
    <w:rsid w:val="004517BC"/>
    <w:rsid w:val="004538CA"/>
    <w:rsid w:val="00463BEA"/>
    <w:rsid w:val="00467FAB"/>
    <w:rsid w:val="00470D3B"/>
    <w:rsid w:val="00472501"/>
    <w:rsid w:val="0047597D"/>
    <w:rsid w:val="00476611"/>
    <w:rsid w:val="00481771"/>
    <w:rsid w:val="00481D42"/>
    <w:rsid w:val="00482052"/>
    <w:rsid w:val="00482144"/>
    <w:rsid w:val="00486016"/>
    <w:rsid w:val="00487DA8"/>
    <w:rsid w:val="00490895"/>
    <w:rsid w:val="004970AD"/>
    <w:rsid w:val="00497433"/>
    <w:rsid w:val="004A0FEF"/>
    <w:rsid w:val="004A111C"/>
    <w:rsid w:val="004A2931"/>
    <w:rsid w:val="004A4B97"/>
    <w:rsid w:val="004A4C8E"/>
    <w:rsid w:val="004B0722"/>
    <w:rsid w:val="004B1D1D"/>
    <w:rsid w:val="004B2A94"/>
    <w:rsid w:val="004B6F2A"/>
    <w:rsid w:val="004C2396"/>
    <w:rsid w:val="004C2BCE"/>
    <w:rsid w:val="004C7002"/>
    <w:rsid w:val="004D4BB9"/>
    <w:rsid w:val="004E37F2"/>
    <w:rsid w:val="004F3FC9"/>
    <w:rsid w:val="0050058C"/>
    <w:rsid w:val="005056A5"/>
    <w:rsid w:val="00506CE0"/>
    <w:rsid w:val="0051294E"/>
    <w:rsid w:val="00514670"/>
    <w:rsid w:val="0052787B"/>
    <w:rsid w:val="0053177C"/>
    <w:rsid w:val="00537277"/>
    <w:rsid w:val="00537F3B"/>
    <w:rsid w:val="00542141"/>
    <w:rsid w:val="005425C3"/>
    <w:rsid w:val="00551077"/>
    <w:rsid w:val="00564355"/>
    <w:rsid w:val="005815A2"/>
    <w:rsid w:val="005850A3"/>
    <w:rsid w:val="005921CC"/>
    <w:rsid w:val="005A540F"/>
    <w:rsid w:val="005B0DE0"/>
    <w:rsid w:val="005B3B2F"/>
    <w:rsid w:val="005B6575"/>
    <w:rsid w:val="005C0697"/>
    <w:rsid w:val="005C235D"/>
    <w:rsid w:val="005C6B82"/>
    <w:rsid w:val="005C7488"/>
    <w:rsid w:val="005C7EE5"/>
    <w:rsid w:val="005D0EC5"/>
    <w:rsid w:val="005D2A72"/>
    <w:rsid w:val="005D2E6E"/>
    <w:rsid w:val="005D7B00"/>
    <w:rsid w:val="005E2D6A"/>
    <w:rsid w:val="005E3ECE"/>
    <w:rsid w:val="005E6C7C"/>
    <w:rsid w:val="005F0095"/>
    <w:rsid w:val="005F723C"/>
    <w:rsid w:val="006000C0"/>
    <w:rsid w:val="006016B6"/>
    <w:rsid w:val="0060703D"/>
    <w:rsid w:val="00607DEF"/>
    <w:rsid w:val="00612294"/>
    <w:rsid w:val="00613CDB"/>
    <w:rsid w:val="0061736D"/>
    <w:rsid w:val="00617CC3"/>
    <w:rsid w:val="00622ECD"/>
    <w:rsid w:val="00626EFB"/>
    <w:rsid w:val="0064266A"/>
    <w:rsid w:val="00643DED"/>
    <w:rsid w:val="006544D9"/>
    <w:rsid w:val="00657256"/>
    <w:rsid w:val="00657AC8"/>
    <w:rsid w:val="00657ED5"/>
    <w:rsid w:val="00660598"/>
    <w:rsid w:val="0066266A"/>
    <w:rsid w:val="00671281"/>
    <w:rsid w:val="0067441B"/>
    <w:rsid w:val="00676E67"/>
    <w:rsid w:val="00682266"/>
    <w:rsid w:val="00682513"/>
    <w:rsid w:val="006944F2"/>
    <w:rsid w:val="006A08DE"/>
    <w:rsid w:val="006A0D4C"/>
    <w:rsid w:val="006B7B30"/>
    <w:rsid w:val="006C0469"/>
    <w:rsid w:val="006C0B9C"/>
    <w:rsid w:val="006C16E7"/>
    <w:rsid w:val="006C4191"/>
    <w:rsid w:val="006C5716"/>
    <w:rsid w:val="006C5960"/>
    <w:rsid w:val="006C6D24"/>
    <w:rsid w:val="006C78BE"/>
    <w:rsid w:val="006C7E1D"/>
    <w:rsid w:val="006D50A5"/>
    <w:rsid w:val="006E19DE"/>
    <w:rsid w:val="006E2076"/>
    <w:rsid w:val="006E4E4F"/>
    <w:rsid w:val="006E7E5E"/>
    <w:rsid w:val="0070020A"/>
    <w:rsid w:val="0070241D"/>
    <w:rsid w:val="0070439E"/>
    <w:rsid w:val="0071206E"/>
    <w:rsid w:val="0071401E"/>
    <w:rsid w:val="007144CB"/>
    <w:rsid w:val="00715B75"/>
    <w:rsid w:val="00716BA2"/>
    <w:rsid w:val="00717DFA"/>
    <w:rsid w:val="007238EB"/>
    <w:rsid w:val="00730B5D"/>
    <w:rsid w:val="00730B77"/>
    <w:rsid w:val="00732CEE"/>
    <w:rsid w:val="00733799"/>
    <w:rsid w:val="0073414B"/>
    <w:rsid w:val="0073437F"/>
    <w:rsid w:val="007355AA"/>
    <w:rsid w:val="00742939"/>
    <w:rsid w:val="007450FA"/>
    <w:rsid w:val="00745C17"/>
    <w:rsid w:val="00750B65"/>
    <w:rsid w:val="0075103F"/>
    <w:rsid w:val="00762C75"/>
    <w:rsid w:val="00764367"/>
    <w:rsid w:val="007743B3"/>
    <w:rsid w:val="00783976"/>
    <w:rsid w:val="00785E73"/>
    <w:rsid w:val="007A02E7"/>
    <w:rsid w:val="007A2691"/>
    <w:rsid w:val="007A4E19"/>
    <w:rsid w:val="007B4255"/>
    <w:rsid w:val="007C14A2"/>
    <w:rsid w:val="007C4313"/>
    <w:rsid w:val="007D2CFA"/>
    <w:rsid w:val="007D72AB"/>
    <w:rsid w:val="007E645A"/>
    <w:rsid w:val="007F0435"/>
    <w:rsid w:val="007F0869"/>
    <w:rsid w:val="007F2153"/>
    <w:rsid w:val="007F7FEA"/>
    <w:rsid w:val="00804A89"/>
    <w:rsid w:val="008052EE"/>
    <w:rsid w:val="00806332"/>
    <w:rsid w:val="008153E1"/>
    <w:rsid w:val="0081785B"/>
    <w:rsid w:val="00820E35"/>
    <w:rsid w:val="0082136E"/>
    <w:rsid w:val="008216C9"/>
    <w:rsid w:val="0082602F"/>
    <w:rsid w:val="00830E4B"/>
    <w:rsid w:val="00833DD2"/>
    <w:rsid w:val="00840668"/>
    <w:rsid w:val="00841DE8"/>
    <w:rsid w:val="00843258"/>
    <w:rsid w:val="0084557D"/>
    <w:rsid w:val="00855038"/>
    <w:rsid w:val="0085646C"/>
    <w:rsid w:val="0085795C"/>
    <w:rsid w:val="00862650"/>
    <w:rsid w:val="00864068"/>
    <w:rsid w:val="008656F0"/>
    <w:rsid w:val="00870319"/>
    <w:rsid w:val="008707C4"/>
    <w:rsid w:val="008756F7"/>
    <w:rsid w:val="0088465E"/>
    <w:rsid w:val="00887377"/>
    <w:rsid w:val="00897027"/>
    <w:rsid w:val="008A6550"/>
    <w:rsid w:val="008A6644"/>
    <w:rsid w:val="008A760F"/>
    <w:rsid w:val="008B0201"/>
    <w:rsid w:val="008B7FAB"/>
    <w:rsid w:val="008C0BA4"/>
    <w:rsid w:val="008C40D2"/>
    <w:rsid w:val="008C4402"/>
    <w:rsid w:val="008D25A2"/>
    <w:rsid w:val="008D429A"/>
    <w:rsid w:val="008D733E"/>
    <w:rsid w:val="008E14B1"/>
    <w:rsid w:val="008F0C94"/>
    <w:rsid w:val="008F2055"/>
    <w:rsid w:val="008F39BA"/>
    <w:rsid w:val="008F3B3D"/>
    <w:rsid w:val="008F408C"/>
    <w:rsid w:val="008F47F3"/>
    <w:rsid w:val="008F5D0D"/>
    <w:rsid w:val="008F6006"/>
    <w:rsid w:val="008F740F"/>
    <w:rsid w:val="009001D3"/>
    <w:rsid w:val="00901470"/>
    <w:rsid w:val="00904342"/>
    <w:rsid w:val="0090456C"/>
    <w:rsid w:val="00904D9B"/>
    <w:rsid w:val="0090675E"/>
    <w:rsid w:val="009101ED"/>
    <w:rsid w:val="009109BE"/>
    <w:rsid w:val="00915E2F"/>
    <w:rsid w:val="00916D35"/>
    <w:rsid w:val="00924579"/>
    <w:rsid w:val="00925C5B"/>
    <w:rsid w:val="009352AD"/>
    <w:rsid w:val="0094246A"/>
    <w:rsid w:val="00944D4F"/>
    <w:rsid w:val="00945D9B"/>
    <w:rsid w:val="0094655E"/>
    <w:rsid w:val="009564B5"/>
    <w:rsid w:val="009567D8"/>
    <w:rsid w:val="00956DBD"/>
    <w:rsid w:val="009603A7"/>
    <w:rsid w:val="0096212C"/>
    <w:rsid w:val="009641CC"/>
    <w:rsid w:val="00965C70"/>
    <w:rsid w:val="00967DE5"/>
    <w:rsid w:val="009701B8"/>
    <w:rsid w:val="0097167B"/>
    <w:rsid w:val="00974F08"/>
    <w:rsid w:val="00982443"/>
    <w:rsid w:val="0098334B"/>
    <w:rsid w:val="00984C3D"/>
    <w:rsid w:val="009923A2"/>
    <w:rsid w:val="009A19EF"/>
    <w:rsid w:val="009A213A"/>
    <w:rsid w:val="009A3B37"/>
    <w:rsid w:val="009B1EF8"/>
    <w:rsid w:val="009B2041"/>
    <w:rsid w:val="009B3521"/>
    <w:rsid w:val="009B531B"/>
    <w:rsid w:val="009C6925"/>
    <w:rsid w:val="009D45B8"/>
    <w:rsid w:val="009E27BB"/>
    <w:rsid w:val="009E4B52"/>
    <w:rsid w:val="009E51C3"/>
    <w:rsid w:val="009F1B4C"/>
    <w:rsid w:val="009F73D8"/>
    <w:rsid w:val="00A01D6E"/>
    <w:rsid w:val="00A02E74"/>
    <w:rsid w:val="00A0695F"/>
    <w:rsid w:val="00A14A3B"/>
    <w:rsid w:val="00A21298"/>
    <w:rsid w:val="00A22A11"/>
    <w:rsid w:val="00A23CA6"/>
    <w:rsid w:val="00A30A7A"/>
    <w:rsid w:val="00A35550"/>
    <w:rsid w:val="00A35F53"/>
    <w:rsid w:val="00A406BF"/>
    <w:rsid w:val="00A55799"/>
    <w:rsid w:val="00A57A54"/>
    <w:rsid w:val="00A620E4"/>
    <w:rsid w:val="00A65E5D"/>
    <w:rsid w:val="00A672A1"/>
    <w:rsid w:val="00A70814"/>
    <w:rsid w:val="00A74546"/>
    <w:rsid w:val="00A7500C"/>
    <w:rsid w:val="00A775E4"/>
    <w:rsid w:val="00A77747"/>
    <w:rsid w:val="00A818AB"/>
    <w:rsid w:val="00A818B7"/>
    <w:rsid w:val="00A818F1"/>
    <w:rsid w:val="00A82095"/>
    <w:rsid w:val="00A82261"/>
    <w:rsid w:val="00A82E6D"/>
    <w:rsid w:val="00A83EAC"/>
    <w:rsid w:val="00A84032"/>
    <w:rsid w:val="00A87FF1"/>
    <w:rsid w:val="00A92356"/>
    <w:rsid w:val="00AA3077"/>
    <w:rsid w:val="00AA45A3"/>
    <w:rsid w:val="00AB165C"/>
    <w:rsid w:val="00AB5033"/>
    <w:rsid w:val="00AB6123"/>
    <w:rsid w:val="00AC67B5"/>
    <w:rsid w:val="00AD0472"/>
    <w:rsid w:val="00AD2682"/>
    <w:rsid w:val="00AE3B2B"/>
    <w:rsid w:val="00AE640E"/>
    <w:rsid w:val="00AF7569"/>
    <w:rsid w:val="00B0113E"/>
    <w:rsid w:val="00B01F5F"/>
    <w:rsid w:val="00B04C24"/>
    <w:rsid w:val="00B118BA"/>
    <w:rsid w:val="00B14DBB"/>
    <w:rsid w:val="00B161CA"/>
    <w:rsid w:val="00B16291"/>
    <w:rsid w:val="00B23CB3"/>
    <w:rsid w:val="00B259E3"/>
    <w:rsid w:val="00B25E4D"/>
    <w:rsid w:val="00B274E2"/>
    <w:rsid w:val="00B30CF5"/>
    <w:rsid w:val="00B30EB7"/>
    <w:rsid w:val="00B31E41"/>
    <w:rsid w:val="00B3321B"/>
    <w:rsid w:val="00B335CC"/>
    <w:rsid w:val="00B36EDF"/>
    <w:rsid w:val="00B37E12"/>
    <w:rsid w:val="00B4447A"/>
    <w:rsid w:val="00B45496"/>
    <w:rsid w:val="00B52E36"/>
    <w:rsid w:val="00B52F47"/>
    <w:rsid w:val="00B5352A"/>
    <w:rsid w:val="00B5535B"/>
    <w:rsid w:val="00B65488"/>
    <w:rsid w:val="00B70880"/>
    <w:rsid w:val="00B74E83"/>
    <w:rsid w:val="00B7519D"/>
    <w:rsid w:val="00B762C5"/>
    <w:rsid w:val="00B77D63"/>
    <w:rsid w:val="00B85AC0"/>
    <w:rsid w:val="00B87BAF"/>
    <w:rsid w:val="00B92BF5"/>
    <w:rsid w:val="00B92F52"/>
    <w:rsid w:val="00B930D7"/>
    <w:rsid w:val="00B952D9"/>
    <w:rsid w:val="00B96D51"/>
    <w:rsid w:val="00B97083"/>
    <w:rsid w:val="00B974C0"/>
    <w:rsid w:val="00BA3612"/>
    <w:rsid w:val="00BA3B7C"/>
    <w:rsid w:val="00BA4ED1"/>
    <w:rsid w:val="00BA5FAF"/>
    <w:rsid w:val="00BB2499"/>
    <w:rsid w:val="00BB3999"/>
    <w:rsid w:val="00BB527B"/>
    <w:rsid w:val="00BB692D"/>
    <w:rsid w:val="00BC030B"/>
    <w:rsid w:val="00BC1F31"/>
    <w:rsid w:val="00BE493A"/>
    <w:rsid w:val="00BF0CBA"/>
    <w:rsid w:val="00C032D3"/>
    <w:rsid w:val="00C03EFE"/>
    <w:rsid w:val="00C03F26"/>
    <w:rsid w:val="00C065C7"/>
    <w:rsid w:val="00C12E1F"/>
    <w:rsid w:val="00C13DFC"/>
    <w:rsid w:val="00C15827"/>
    <w:rsid w:val="00C2082B"/>
    <w:rsid w:val="00C24F13"/>
    <w:rsid w:val="00C2624C"/>
    <w:rsid w:val="00C34375"/>
    <w:rsid w:val="00C3481B"/>
    <w:rsid w:val="00C34DD8"/>
    <w:rsid w:val="00C41485"/>
    <w:rsid w:val="00C41558"/>
    <w:rsid w:val="00C41620"/>
    <w:rsid w:val="00C476ED"/>
    <w:rsid w:val="00C50801"/>
    <w:rsid w:val="00C6086F"/>
    <w:rsid w:val="00C61D2D"/>
    <w:rsid w:val="00C62B55"/>
    <w:rsid w:val="00C70D59"/>
    <w:rsid w:val="00C72332"/>
    <w:rsid w:val="00C7299D"/>
    <w:rsid w:val="00C741AB"/>
    <w:rsid w:val="00C772AA"/>
    <w:rsid w:val="00C8113A"/>
    <w:rsid w:val="00C82A73"/>
    <w:rsid w:val="00C85F9F"/>
    <w:rsid w:val="00C87467"/>
    <w:rsid w:val="00CA2AD1"/>
    <w:rsid w:val="00CA4F4D"/>
    <w:rsid w:val="00CA69C7"/>
    <w:rsid w:val="00CA6B99"/>
    <w:rsid w:val="00CB0816"/>
    <w:rsid w:val="00CB463D"/>
    <w:rsid w:val="00CC58BE"/>
    <w:rsid w:val="00CC73C0"/>
    <w:rsid w:val="00CD1F8C"/>
    <w:rsid w:val="00CD6BEF"/>
    <w:rsid w:val="00CE697C"/>
    <w:rsid w:val="00CE69F4"/>
    <w:rsid w:val="00CF1C65"/>
    <w:rsid w:val="00CF30A5"/>
    <w:rsid w:val="00CF3F4A"/>
    <w:rsid w:val="00D01FA8"/>
    <w:rsid w:val="00D06BFE"/>
    <w:rsid w:val="00D07795"/>
    <w:rsid w:val="00D12293"/>
    <w:rsid w:val="00D12AF8"/>
    <w:rsid w:val="00D12F24"/>
    <w:rsid w:val="00D14A5E"/>
    <w:rsid w:val="00D17AE5"/>
    <w:rsid w:val="00D2035D"/>
    <w:rsid w:val="00D2320E"/>
    <w:rsid w:val="00D30D53"/>
    <w:rsid w:val="00D310FF"/>
    <w:rsid w:val="00D379EA"/>
    <w:rsid w:val="00D40F2C"/>
    <w:rsid w:val="00D42C6A"/>
    <w:rsid w:val="00D43395"/>
    <w:rsid w:val="00D52794"/>
    <w:rsid w:val="00D535B5"/>
    <w:rsid w:val="00D5656A"/>
    <w:rsid w:val="00D57AB3"/>
    <w:rsid w:val="00D60E9B"/>
    <w:rsid w:val="00D62983"/>
    <w:rsid w:val="00D658F8"/>
    <w:rsid w:val="00D6667B"/>
    <w:rsid w:val="00D66D93"/>
    <w:rsid w:val="00D71969"/>
    <w:rsid w:val="00D73F8C"/>
    <w:rsid w:val="00D8261A"/>
    <w:rsid w:val="00D8322F"/>
    <w:rsid w:val="00D85FDB"/>
    <w:rsid w:val="00D86BF0"/>
    <w:rsid w:val="00D87D3A"/>
    <w:rsid w:val="00D91601"/>
    <w:rsid w:val="00D94E7F"/>
    <w:rsid w:val="00D97084"/>
    <w:rsid w:val="00D97472"/>
    <w:rsid w:val="00DA0069"/>
    <w:rsid w:val="00DA04A9"/>
    <w:rsid w:val="00DA4706"/>
    <w:rsid w:val="00DA5D80"/>
    <w:rsid w:val="00DB0D49"/>
    <w:rsid w:val="00DB68B2"/>
    <w:rsid w:val="00DC3496"/>
    <w:rsid w:val="00DC3E2B"/>
    <w:rsid w:val="00DC4674"/>
    <w:rsid w:val="00DC4720"/>
    <w:rsid w:val="00DC5E41"/>
    <w:rsid w:val="00DC7ABF"/>
    <w:rsid w:val="00DD07D5"/>
    <w:rsid w:val="00DE0447"/>
    <w:rsid w:val="00DE1057"/>
    <w:rsid w:val="00DE163C"/>
    <w:rsid w:val="00DE4ECD"/>
    <w:rsid w:val="00DE5D08"/>
    <w:rsid w:val="00DF0BEB"/>
    <w:rsid w:val="00DF377E"/>
    <w:rsid w:val="00DF65F0"/>
    <w:rsid w:val="00DF7836"/>
    <w:rsid w:val="00E03D3D"/>
    <w:rsid w:val="00E056C8"/>
    <w:rsid w:val="00E064DD"/>
    <w:rsid w:val="00E06F5A"/>
    <w:rsid w:val="00E1153F"/>
    <w:rsid w:val="00E144CF"/>
    <w:rsid w:val="00E264B4"/>
    <w:rsid w:val="00E269C4"/>
    <w:rsid w:val="00E279FD"/>
    <w:rsid w:val="00E334C3"/>
    <w:rsid w:val="00E34FDA"/>
    <w:rsid w:val="00E37BF4"/>
    <w:rsid w:val="00E44F4A"/>
    <w:rsid w:val="00E45D9A"/>
    <w:rsid w:val="00E60F83"/>
    <w:rsid w:val="00E61240"/>
    <w:rsid w:val="00E62067"/>
    <w:rsid w:val="00E6249F"/>
    <w:rsid w:val="00E67EB7"/>
    <w:rsid w:val="00E72914"/>
    <w:rsid w:val="00E72FF5"/>
    <w:rsid w:val="00E74571"/>
    <w:rsid w:val="00E81C53"/>
    <w:rsid w:val="00E82299"/>
    <w:rsid w:val="00E85570"/>
    <w:rsid w:val="00E9120D"/>
    <w:rsid w:val="00E94888"/>
    <w:rsid w:val="00E94D17"/>
    <w:rsid w:val="00EA27FC"/>
    <w:rsid w:val="00EB023F"/>
    <w:rsid w:val="00EB0D6D"/>
    <w:rsid w:val="00EB1044"/>
    <w:rsid w:val="00EB36E6"/>
    <w:rsid w:val="00EB402C"/>
    <w:rsid w:val="00EB4498"/>
    <w:rsid w:val="00EB6DFA"/>
    <w:rsid w:val="00EB7FD4"/>
    <w:rsid w:val="00EC285A"/>
    <w:rsid w:val="00ED2ED4"/>
    <w:rsid w:val="00ED7E0E"/>
    <w:rsid w:val="00EE5DC8"/>
    <w:rsid w:val="00EF3B10"/>
    <w:rsid w:val="00EF5BD8"/>
    <w:rsid w:val="00EF6C2B"/>
    <w:rsid w:val="00F00ABC"/>
    <w:rsid w:val="00F0320D"/>
    <w:rsid w:val="00F03A8D"/>
    <w:rsid w:val="00F0701B"/>
    <w:rsid w:val="00F17410"/>
    <w:rsid w:val="00F21AA2"/>
    <w:rsid w:val="00F25C31"/>
    <w:rsid w:val="00F26D50"/>
    <w:rsid w:val="00F3323C"/>
    <w:rsid w:val="00F36AD2"/>
    <w:rsid w:val="00F414D0"/>
    <w:rsid w:val="00F45D07"/>
    <w:rsid w:val="00F461ED"/>
    <w:rsid w:val="00F579DF"/>
    <w:rsid w:val="00F57DCE"/>
    <w:rsid w:val="00F668A2"/>
    <w:rsid w:val="00F71AD2"/>
    <w:rsid w:val="00F7366F"/>
    <w:rsid w:val="00F74BA1"/>
    <w:rsid w:val="00F766EA"/>
    <w:rsid w:val="00F76B15"/>
    <w:rsid w:val="00F8036A"/>
    <w:rsid w:val="00F825B5"/>
    <w:rsid w:val="00F871D4"/>
    <w:rsid w:val="00F904DD"/>
    <w:rsid w:val="00F906BC"/>
    <w:rsid w:val="00F90E03"/>
    <w:rsid w:val="00FA0EC9"/>
    <w:rsid w:val="00FA29B4"/>
    <w:rsid w:val="00FA31CD"/>
    <w:rsid w:val="00FA36FB"/>
    <w:rsid w:val="00FA3C0A"/>
    <w:rsid w:val="00FA4F0D"/>
    <w:rsid w:val="00FA7E3B"/>
    <w:rsid w:val="00FB0DA0"/>
    <w:rsid w:val="00FC17F6"/>
    <w:rsid w:val="00FC18D9"/>
    <w:rsid w:val="00FE42C4"/>
    <w:rsid w:val="00FE526B"/>
    <w:rsid w:val="00FE59AB"/>
    <w:rsid w:val="00FE5EC5"/>
    <w:rsid w:val="00FF1C63"/>
    <w:rsid w:val="00FF2DE3"/>
    <w:rsid w:val="00FF3086"/>
    <w:rsid w:val="00FF5AA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CB6776"/>
  <w14:defaultImageDpi w14:val="300"/>
  <w15:docId w15:val="{513C4CFA-8D11-47D6-AD02-06E9A0FDE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D9C"/>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5D0EC5"/>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F76B15"/>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6B15"/>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6B15"/>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76B15"/>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76B15"/>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76B15"/>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76B15"/>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76B15"/>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6B15"/>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F76B15"/>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F76B15"/>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F76B15"/>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F76B15"/>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F76B15"/>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F76B15"/>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F76B15"/>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F76B15"/>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F76B15"/>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F76B15"/>
    <w:rPr>
      <w:rFonts w:cs="NewBaskervilleEF-Bold"/>
      <w:b/>
      <w:bCs/>
      <w:i/>
      <w:iCs/>
      <w:color w:val="3366FF"/>
      <w:w w:val="100"/>
      <w:position w:val="0"/>
      <w:u w:val="none"/>
      <w:vertAlign w:val="baseline"/>
      <w:lang w:val="en-US"/>
    </w:rPr>
  </w:style>
  <w:style w:type="paragraph" w:customStyle="1" w:styleId="BodyCustom">
    <w:name w:val="BodyCustom"/>
    <w:qFormat/>
    <w:rsid w:val="00F76B15"/>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F76B15"/>
    <w:pPr>
      <w:spacing w:before="320" w:after="80"/>
    </w:pPr>
    <w:rPr>
      <w:rFonts w:ascii="Arial" w:hAnsi="Arial" w:cs="NewBaskervilleStd-Roman"/>
      <w:color w:val="000000"/>
      <w:sz w:val="22"/>
      <w:szCs w:val="22"/>
      <w:lang w:eastAsia="en-CA"/>
    </w:rPr>
  </w:style>
  <w:style w:type="paragraph" w:customStyle="1" w:styleId="IndexLevel1">
    <w:name w:val="IndexLevel1"/>
    <w:qFormat/>
    <w:rsid w:val="00F76B15"/>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F76B15"/>
    <w:pPr>
      <w:numPr>
        <w:ilvl w:val="6"/>
        <w:numId w:val="28"/>
      </w:numPr>
      <w:spacing w:before="240" w:after="120"/>
    </w:pPr>
    <w:rPr>
      <w:rFonts w:ascii="Times Roman" w:hAnsi="Times Roman" w:cs="FuturaPT-BookObl"/>
      <w:color w:val="000000"/>
      <w:sz w:val="17"/>
      <w:szCs w:val="17"/>
      <w:lang w:eastAsia="en-CA"/>
    </w:rPr>
  </w:style>
  <w:style w:type="paragraph" w:customStyle="1" w:styleId="Code">
    <w:name w:val="Code"/>
    <w:qFormat/>
    <w:rsid w:val="00F76B15"/>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F76B15"/>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F76B15"/>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F76B15"/>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F76B15"/>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F76B15"/>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F76B15"/>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F76B15"/>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F76B15"/>
    <w:pPr>
      <w:numPr>
        <w:numId w:val="10"/>
      </w:numPr>
    </w:pPr>
  </w:style>
  <w:style w:type="paragraph" w:customStyle="1" w:styleId="HeadA">
    <w:name w:val="HeadA"/>
    <w:qFormat/>
    <w:rsid w:val="00F76B15"/>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F76B15"/>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F76B15"/>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F76B15"/>
    <w:pPr>
      <w:numPr>
        <w:ilvl w:val="4"/>
        <w:numId w:val="28"/>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F76B15"/>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F76B15"/>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F76B15"/>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F76B15"/>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F76B15"/>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F76B15"/>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F76B15"/>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F76B15"/>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F76B15"/>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F76B15"/>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F76B15"/>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F76B15"/>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F76B15"/>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F76B15"/>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F76B15"/>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F76B15"/>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F76B15"/>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F76B15"/>
    <w:rPr>
      <w:rFonts w:ascii="Wingdings2" w:hAnsi="Wingdings2" w:cs="Wingdings2"/>
      <w:color w:val="000000"/>
      <w:w w:val="100"/>
      <w:position w:val="0"/>
      <w:u w:val="none"/>
      <w:vertAlign w:val="baseline"/>
      <w:lang w:val="en-US"/>
    </w:rPr>
  </w:style>
  <w:style w:type="paragraph" w:customStyle="1" w:styleId="ListBody">
    <w:name w:val="ListBody"/>
    <w:qFormat/>
    <w:rsid w:val="00F76B15"/>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F76B15"/>
    <w:rPr>
      <w:rFonts w:cs="NewBaskervilleStd-Italic"/>
      <w:i/>
      <w:iCs/>
      <w:color w:val="3366FF"/>
      <w:w w:val="100"/>
      <w:position w:val="0"/>
      <w:u w:val="none"/>
      <w:vertAlign w:val="baseline"/>
      <w:lang w:val="en-US"/>
    </w:rPr>
  </w:style>
  <w:style w:type="paragraph" w:customStyle="1" w:styleId="Note">
    <w:name w:val="Note"/>
    <w:qFormat/>
    <w:rsid w:val="00F76B15"/>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F76B15"/>
    <w:rPr>
      <w:rFonts w:ascii="Symbol" w:hAnsi="Symbol" w:cs="Symbol"/>
      <w:color w:val="000000"/>
    </w:rPr>
  </w:style>
  <w:style w:type="character" w:customStyle="1" w:styleId="Superscript">
    <w:name w:val="Superscript"/>
    <w:uiPriority w:val="1"/>
    <w:qFormat/>
    <w:rsid w:val="00F76B15"/>
    <w:rPr>
      <w:color w:val="3366FF"/>
      <w:vertAlign w:val="superscript"/>
    </w:rPr>
  </w:style>
  <w:style w:type="character" w:customStyle="1" w:styleId="SuperscriptItalic">
    <w:name w:val="SuperscriptItalic"/>
    <w:uiPriority w:val="1"/>
    <w:qFormat/>
    <w:rsid w:val="00F76B15"/>
    <w:rPr>
      <w:i/>
      <w:color w:val="3366FF"/>
      <w:vertAlign w:val="superscript"/>
    </w:rPr>
  </w:style>
  <w:style w:type="character" w:customStyle="1" w:styleId="Subscript">
    <w:name w:val="Subscript"/>
    <w:uiPriority w:val="1"/>
    <w:qFormat/>
    <w:rsid w:val="00F76B15"/>
    <w:rPr>
      <w:color w:val="3366FF"/>
      <w:vertAlign w:val="subscript"/>
    </w:rPr>
  </w:style>
  <w:style w:type="character" w:customStyle="1" w:styleId="SubscriptItalic">
    <w:name w:val="SubscriptItalic"/>
    <w:uiPriority w:val="1"/>
    <w:qFormat/>
    <w:rsid w:val="00F76B15"/>
    <w:rPr>
      <w:i/>
      <w:color w:val="3366FF"/>
      <w:vertAlign w:val="subscript"/>
    </w:rPr>
  </w:style>
  <w:style w:type="character" w:customStyle="1" w:styleId="Symbol">
    <w:name w:val="Symbol"/>
    <w:uiPriority w:val="1"/>
    <w:qFormat/>
    <w:rsid w:val="00F76B15"/>
    <w:rPr>
      <w:rFonts w:ascii="Symbol" w:hAnsi="Symbol"/>
    </w:rPr>
  </w:style>
  <w:style w:type="character" w:customStyle="1" w:styleId="Italic">
    <w:name w:val="Italic"/>
    <w:uiPriority w:val="1"/>
    <w:qFormat/>
    <w:rsid w:val="00F76B15"/>
    <w:rPr>
      <w:rFonts w:cs="NewBaskervilleStd-Italic"/>
      <w:i/>
      <w:iCs/>
      <w:color w:val="0000FF"/>
      <w:w w:val="100"/>
      <w:position w:val="0"/>
      <w:u w:val="none"/>
      <w:vertAlign w:val="baseline"/>
      <w:lang w:val="en-US"/>
    </w:rPr>
  </w:style>
  <w:style w:type="paragraph" w:customStyle="1" w:styleId="ListBullet">
    <w:name w:val="ListBullet"/>
    <w:qFormat/>
    <w:rsid w:val="00F76B15"/>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F76B15"/>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F76B15"/>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F76B15"/>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F76B15"/>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F76B15"/>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F76B15"/>
    <w:rPr>
      <w:color w:val="008000"/>
    </w:rPr>
  </w:style>
  <w:style w:type="paragraph" w:customStyle="1" w:styleId="PartNumber">
    <w:name w:val="PartNumber"/>
    <w:qFormat/>
    <w:rsid w:val="00F76B15"/>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F76B15"/>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F76B15"/>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F76B15"/>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F76B15"/>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F76B15"/>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F76B15"/>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F76B15"/>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F76B15"/>
    <w:pPr>
      <w:spacing w:before="120"/>
    </w:pPr>
    <w:rPr>
      <w:i/>
      <w:iCs/>
      <w:caps w:val="0"/>
    </w:rPr>
  </w:style>
  <w:style w:type="paragraph" w:customStyle="1" w:styleId="BoxBodyContinued">
    <w:name w:val="BoxBodyContinued"/>
    <w:qFormat/>
    <w:rsid w:val="00F76B15"/>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F76B15"/>
    <w:rPr>
      <w:b/>
      <w:bCs/>
      <w:color w:val="3366FF"/>
    </w:rPr>
  </w:style>
  <w:style w:type="paragraph" w:customStyle="1" w:styleId="RunInHead">
    <w:name w:val="RunInHead"/>
    <w:rsid w:val="00F76B15"/>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F76B15"/>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F76B15"/>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F76B15"/>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F76B15"/>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F76B15"/>
    <w:rPr>
      <w:color w:val="3366FF"/>
      <w:bdr w:val="none" w:sz="0" w:space="0" w:color="auto"/>
      <w:shd w:val="clear" w:color="auto" w:fill="99CC00"/>
    </w:rPr>
  </w:style>
  <w:style w:type="character" w:customStyle="1" w:styleId="KeyTerm">
    <w:name w:val="KeyTerm"/>
    <w:uiPriority w:val="1"/>
    <w:qFormat/>
    <w:rsid w:val="00F76B15"/>
    <w:rPr>
      <w:i/>
      <w:color w:val="3366FF"/>
      <w:bdr w:val="none" w:sz="0" w:space="0" w:color="auto"/>
      <w:shd w:val="clear" w:color="auto" w:fill="D9D9D9"/>
    </w:rPr>
  </w:style>
  <w:style w:type="character" w:customStyle="1" w:styleId="DigitalOnly">
    <w:name w:val="DigitalOnly"/>
    <w:uiPriority w:val="1"/>
    <w:qFormat/>
    <w:rsid w:val="00F76B15"/>
    <w:rPr>
      <w:color w:val="3366FF"/>
      <w:bdr w:val="single" w:sz="4" w:space="0" w:color="3366FF"/>
    </w:rPr>
  </w:style>
  <w:style w:type="character" w:customStyle="1" w:styleId="PrintOnly">
    <w:name w:val="PrintOnly"/>
    <w:uiPriority w:val="1"/>
    <w:qFormat/>
    <w:rsid w:val="00F76B15"/>
    <w:rPr>
      <w:color w:val="3366FF"/>
      <w:bdr w:val="single" w:sz="4" w:space="0" w:color="FF0000"/>
    </w:rPr>
  </w:style>
  <w:style w:type="character" w:customStyle="1" w:styleId="LinkEmail">
    <w:name w:val="LinkEmail"/>
    <w:basedOn w:val="LinkURL"/>
    <w:uiPriority w:val="1"/>
    <w:qFormat/>
    <w:rsid w:val="00F76B15"/>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F76B15"/>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F76B15"/>
    <w:rPr>
      <w:color w:val="3366FF"/>
      <w:bdr w:val="none" w:sz="0" w:space="0" w:color="auto"/>
      <w:shd w:val="clear" w:color="auto" w:fill="FFFF00"/>
    </w:rPr>
  </w:style>
  <w:style w:type="character" w:customStyle="1" w:styleId="FootnoteReference">
    <w:name w:val="FootnoteReference"/>
    <w:uiPriority w:val="1"/>
    <w:qFormat/>
    <w:rsid w:val="00F76B15"/>
    <w:rPr>
      <w:color w:val="3366FF"/>
      <w:vertAlign w:val="superscript"/>
    </w:rPr>
  </w:style>
  <w:style w:type="paragraph" w:customStyle="1" w:styleId="Footnote">
    <w:name w:val="Footnote"/>
    <w:qFormat/>
    <w:rsid w:val="00F76B15"/>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F76B15"/>
    <w:rPr>
      <w:color w:val="3366FF"/>
      <w:vertAlign w:val="superscript"/>
    </w:rPr>
  </w:style>
  <w:style w:type="character" w:customStyle="1" w:styleId="EndnoteReference">
    <w:name w:val="EndnoteReference"/>
    <w:basedOn w:val="FootnoteReference"/>
    <w:uiPriority w:val="1"/>
    <w:qFormat/>
    <w:rsid w:val="00F76B15"/>
    <w:rPr>
      <w:color w:val="3366FF"/>
      <w:vertAlign w:val="superscript"/>
    </w:rPr>
  </w:style>
  <w:style w:type="paragraph" w:customStyle="1" w:styleId="QuotePara">
    <w:name w:val="QuotePara"/>
    <w:qFormat/>
    <w:rsid w:val="00F76B15"/>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F76B15"/>
    <w:pPr>
      <w:spacing w:after="240"/>
      <w:jc w:val="right"/>
    </w:pPr>
  </w:style>
  <w:style w:type="character" w:customStyle="1" w:styleId="Caps">
    <w:name w:val="Caps"/>
    <w:uiPriority w:val="1"/>
    <w:qFormat/>
    <w:rsid w:val="00F76B15"/>
    <w:rPr>
      <w:caps/>
      <w:smallCaps w:val="0"/>
      <w:color w:val="3366FF"/>
    </w:rPr>
  </w:style>
  <w:style w:type="character" w:customStyle="1" w:styleId="SmallCaps">
    <w:name w:val="SmallCaps"/>
    <w:uiPriority w:val="1"/>
    <w:qFormat/>
    <w:rsid w:val="00F76B15"/>
    <w:rPr>
      <w:caps w:val="0"/>
      <w:smallCaps/>
      <w:color w:val="3366FF"/>
    </w:rPr>
  </w:style>
  <w:style w:type="character" w:customStyle="1" w:styleId="SmallCapsBold">
    <w:name w:val="SmallCapsBold"/>
    <w:basedOn w:val="SmallCaps"/>
    <w:uiPriority w:val="1"/>
    <w:qFormat/>
    <w:rsid w:val="00F76B15"/>
    <w:rPr>
      <w:b/>
      <w:bCs/>
      <w:caps w:val="0"/>
      <w:smallCaps/>
      <w:color w:val="3366FF"/>
    </w:rPr>
  </w:style>
  <w:style w:type="character" w:customStyle="1" w:styleId="SmallCapsBoldItalic">
    <w:name w:val="SmallCapsBoldItalic"/>
    <w:basedOn w:val="SmallCapsBold"/>
    <w:uiPriority w:val="1"/>
    <w:qFormat/>
    <w:rsid w:val="00F76B15"/>
    <w:rPr>
      <w:b/>
      <w:bCs/>
      <w:i/>
      <w:iCs/>
      <w:caps w:val="0"/>
      <w:smallCaps/>
      <w:color w:val="3366FF"/>
    </w:rPr>
  </w:style>
  <w:style w:type="character" w:customStyle="1" w:styleId="SmallCapsItalic">
    <w:name w:val="SmallCapsItalic"/>
    <w:basedOn w:val="SmallCaps"/>
    <w:uiPriority w:val="1"/>
    <w:qFormat/>
    <w:rsid w:val="00F76B15"/>
    <w:rPr>
      <w:i/>
      <w:iCs/>
      <w:caps w:val="0"/>
      <w:smallCaps/>
      <w:color w:val="3366FF"/>
    </w:rPr>
  </w:style>
  <w:style w:type="character" w:customStyle="1" w:styleId="NSSymbol">
    <w:name w:val="NSSymbol"/>
    <w:uiPriority w:val="1"/>
    <w:qFormat/>
    <w:rsid w:val="00F76B15"/>
    <w:rPr>
      <w:color w:val="3366FF"/>
    </w:rPr>
  </w:style>
  <w:style w:type="table" w:styleId="TableGrid">
    <w:name w:val="Table Grid"/>
    <w:basedOn w:val="TableNormal"/>
    <w:uiPriority w:val="59"/>
    <w:rsid w:val="00F76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F76B15"/>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F76B15"/>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F76B15"/>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F76B15"/>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F76B15"/>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F76B15"/>
    <w:rPr>
      <w:sz w:val="18"/>
      <w:szCs w:val="18"/>
    </w:rPr>
  </w:style>
  <w:style w:type="paragraph" w:customStyle="1" w:styleId="ExtractSource">
    <w:name w:val="ExtractSource"/>
    <w:basedOn w:val="ExtractPara"/>
    <w:qFormat/>
    <w:rsid w:val="00F76B15"/>
    <w:pPr>
      <w:jc w:val="right"/>
    </w:pPr>
  </w:style>
  <w:style w:type="paragraph" w:customStyle="1" w:styleId="ExtractParaContinued">
    <w:name w:val="ExtractParaContinued"/>
    <w:basedOn w:val="ExtractPara"/>
    <w:qFormat/>
    <w:rsid w:val="00F76B15"/>
    <w:pPr>
      <w:spacing w:before="0"/>
      <w:ind w:firstLine="360"/>
    </w:pPr>
  </w:style>
  <w:style w:type="paragraph" w:customStyle="1" w:styleId="AppendixNumber">
    <w:name w:val="AppendixNumber"/>
    <w:qFormat/>
    <w:rsid w:val="00F76B15"/>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F76B15"/>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F76B15"/>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F76B15"/>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F76B15"/>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F76B15"/>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F76B15"/>
    <w:rPr>
      <w:color w:val="3366FF"/>
      <w:vertAlign w:val="superscript"/>
    </w:rPr>
  </w:style>
  <w:style w:type="paragraph" w:customStyle="1" w:styleId="Reference">
    <w:name w:val="Reference"/>
    <w:qFormat/>
    <w:rsid w:val="00F76B15"/>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F76B15"/>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F76B15"/>
    <w:rPr>
      <w:rFonts w:ascii="Courier" w:hAnsi="Courier"/>
      <w:color w:val="A6A6A6" w:themeColor="background1" w:themeShade="A6"/>
    </w:rPr>
  </w:style>
  <w:style w:type="character" w:customStyle="1" w:styleId="PyBracket">
    <w:name w:val="PyBracket"/>
    <w:uiPriority w:val="1"/>
    <w:qFormat/>
    <w:rsid w:val="00F76B15"/>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F76B15"/>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F76B15"/>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F76B15"/>
  </w:style>
  <w:style w:type="character" w:styleId="BookTitle">
    <w:name w:val="Book Title"/>
    <w:basedOn w:val="DefaultParagraphFont"/>
    <w:uiPriority w:val="33"/>
    <w:qFormat/>
    <w:rsid w:val="00F76B15"/>
    <w:rPr>
      <w:b/>
      <w:bCs/>
      <w:smallCaps/>
      <w:spacing w:val="5"/>
    </w:rPr>
  </w:style>
  <w:style w:type="paragraph" w:customStyle="1" w:styleId="BookTitle0">
    <w:name w:val="BookTitle"/>
    <w:qFormat/>
    <w:rsid w:val="00F76B15"/>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F76B15"/>
  </w:style>
  <w:style w:type="paragraph" w:customStyle="1" w:styleId="BookEdition">
    <w:name w:val="BookEdition"/>
    <w:basedOn w:val="BookSubtitle"/>
    <w:qFormat/>
    <w:rsid w:val="00F76B15"/>
    <w:rPr>
      <w:b w:val="0"/>
      <w:bCs w:val="0"/>
      <w:i/>
      <w:iCs/>
      <w:sz w:val="24"/>
      <w:szCs w:val="24"/>
    </w:rPr>
  </w:style>
  <w:style w:type="paragraph" w:customStyle="1" w:styleId="BookAuthor">
    <w:name w:val="BookAuthor"/>
    <w:basedOn w:val="BookEdition"/>
    <w:qFormat/>
    <w:rsid w:val="00F76B15"/>
    <w:rPr>
      <w:i w:val="0"/>
      <w:iCs w:val="0"/>
      <w:smallCaps/>
    </w:rPr>
  </w:style>
  <w:style w:type="paragraph" w:customStyle="1" w:styleId="BookPublisher">
    <w:name w:val="BookPublisher"/>
    <w:basedOn w:val="BookAuthor"/>
    <w:qFormat/>
    <w:rsid w:val="00F76B15"/>
    <w:rPr>
      <w:i/>
      <w:iCs/>
      <w:smallCaps w:val="0"/>
      <w:sz w:val="20"/>
      <w:szCs w:val="20"/>
    </w:rPr>
  </w:style>
  <w:style w:type="paragraph" w:customStyle="1" w:styleId="Copyright">
    <w:name w:val="Copyright"/>
    <w:qFormat/>
    <w:rsid w:val="00F76B15"/>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F76B15"/>
  </w:style>
  <w:style w:type="paragraph" w:customStyle="1" w:styleId="CopyrightHead">
    <w:name w:val="CopyrightHead"/>
    <w:basedOn w:val="CopyrightLOC"/>
    <w:qFormat/>
    <w:rsid w:val="00F76B15"/>
    <w:pPr>
      <w:jc w:val="center"/>
    </w:pPr>
    <w:rPr>
      <w:b/>
    </w:rPr>
  </w:style>
  <w:style w:type="paragraph" w:customStyle="1" w:styleId="Dedication">
    <w:name w:val="Dedication"/>
    <w:basedOn w:val="BookPublisher"/>
    <w:qFormat/>
    <w:rsid w:val="00F76B15"/>
  </w:style>
  <w:style w:type="paragraph" w:customStyle="1" w:styleId="FrontmatterTitle">
    <w:name w:val="FrontmatterTitle"/>
    <w:basedOn w:val="BackmatterTitle"/>
    <w:qFormat/>
    <w:rsid w:val="00F76B15"/>
  </w:style>
  <w:style w:type="paragraph" w:customStyle="1" w:styleId="TOCFM">
    <w:name w:val="TOCFM"/>
    <w:basedOn w:val="Normal"/>
    <w:qFormat/>
    <w:rsid w:val="00F76B15"/>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F76B15"/>
    <w:pPr>
      <w:ind w:left="720"/>
    </w:pPr>
    <w:rPr>
      <w:b/>
    </w:rPr>
  </w:style>
  <w:style w:type="paragraph" w:customStyle="1" w:styleId="TOCPart">
    <w:name w:val="TOCPart"/>
    <w:basedOn w:val="TOCH1"/>
    <w:qFormat/>
    <w:rsid w:val="00F76B15"/>
    <w:pPr>
      <w:spacing w:before="120"/>
      <w:ind w:left="0"/>
      <w:jc w:val="center"/>
    </w:pPr>
    <w:rPr>
      <w:b w:val="0"/>
      <w:sz w:val="28"/>
      <w:szCs w:val="24"/>
    </w:rPr>
  </w:style>
  <w:style w:type="paragraph" w:customStyle="1" w:styleId="TOCChapter">
    <w:name w:val="TOCChapter"/>
    <w:basedOn w:val="TOCH1"/>
    <w:qFormat/>
    <w:rsid w:val="00F76B15"/>
    <w:pPr>
      <w:ind w:left="360"/>
    </w:pPr>
    <w:rPr>
      <w:b w:val="0"/>
      <w:sz w:val="24"/>
    </w:rPr>
  </w:style>
  <w:style w:type="paragraph" w:customStyle="1" w:styleId="TOCH2">
    <w:name w:val="TOCH2"/>
    <w:basedOn w:val="TOCH1"/>
    <w:qFormat/>
    <w:rsid w:val="00F76B15"/>
    <w:pPr>
      <w:ind w:left="1080"/>
    </w:pPr>
    <w:rPr>
      <w:i/>
    </w:rPr>
  </w:style>
  <w:style w:type="paragraph" w:customStyle="1" w:styleId="TOCH3">
    <w:name w:val="TOCH3"/>
    <w:basedOn w:val="TOCH1"/>
    <w:qFormat/>
    <w:rsid w:val="00F76B15"/>
    <w:pPr>
      <w:ind w:left="1440"/>
    </w:pPr>
    <w:rPr>
      <w:b w:val="0"/>
      <w:i/>
    </w:rPr>
  </w:style>
  <w:style w:type="paragraph" w:customStyle="1" w:styleId="BoxType">
    <w:name w:val="BoxType"/>
    <w:qFormat/>
    <w:rsid w:val="00F76B15"/>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F76B15"/>
    <w:rPr>
      <w:b w:val="0"/>
      <w:bCs w:val="0"/>
      <w:i w:val="0"/>
      <w:iCs w:val="0"/>
      <w:color w:val="3366FF"/>
      <w:bdr w:val="none" w:sz="0" w:space="0" w:color="auto"/>
      <w:shd w:val="clear" w:color="auto" w:fill="CCFFCC"/>
    </w:rPr>
  </w:style>
  <w:style w:type="character" w:customStyle="1" w:styleId="CodeAnnotation">
    <w:name w:val="CodeAnnotation"/>
    <w:uiPriority w:val="1"/>
    <w:qFormat/>
    <w:rsid w:val="00F76B15"/>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F76B15"/>
    <w:pPr>
      <w:keepNext/>
      <w:keepLines/>
      <w:widowControl w:val="0"/>
      <w:numPr>
        <w:ilvl w:val="1"/>
        <w:numId w:val="28"/>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F76B15"/>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F76B15"/>
    <w:pPr>
      <w:keepNext/>
      <w:keepLines/>
      <w:widowControl w:val="0"/>
      <w:numPr>
        <w:ilvl w:val="2"/>
        <w:numId w:val="28"/>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F76B15"/>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F76B15"/>
    <w:pPr>
      <w:keepNext/>
      <w:keepLines/>
      <w:widowControl w:val="0"/>
      <w:numPr>
        <w:ilvl w:val="3"/>
        <w:numId w:val="28"/>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F76B15"/>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F76B15"/>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F76B15"/>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F76B15"/>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F76B15"/>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F76B15"/>
    <w:rPr>
      <w:rFonts w:ascii="Webdings" w:hAnsi="Webdings" w:cs="Webdings"/>
      <w:color w:val="3366FF"/>
      <w:w w:val="100"/>
      <w:position w:val="0"/>
      <w:u w:val="none"/>
      <w:vertAlign w:val="baseline"/>
      <w:lang w:val="en-US"/>
    </w:rPr>
  </w:style>
  <w:style w:type="paragraph" w:customStyle="1" w:styleId="TableTitle">
    <w:name w:val="TableTitle"/>
    <w:qFormat/>
    <w:rsid w:val="00F76B15"/>
    <w:pPr>
      <w:keepNext/>
      <w:keepLines/>
      <w:widowControl w:val="0"/>
      <w:numPr>
        <w:ilvl w:val="5"/>
        <w:numId w:val="28"/>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F76B15"/>
    <w:pPr>
      <w:jc w:val="right"/>
    </w:pPr>
  </w:style>
  <w:style w:type="paragraph" w:customStyle="1" w:styleId="Body">
    <w:name w:val="Body"/>
    <w:uiPriority w:val="99"/>
    <w:qFormat/>
    <w:rsid w:val="00F76B15"/>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F76B15"/>
    <w:pPr>
      <w:numPr>
        <w:numId w:val="28"/>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F76B15"/>
    <w:rPr>
      <w:color w:val="FF0000"/>
      <w:lang w:val="fr-FR"/>
    </w:rPr>
  </w:style>
  <w:style w:type="paragraph" w:customStyle="1" w:styleId="Default">
    <w:name w:val="Default"/>
    <w:rsid w:val="00F76B15"/>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F76B15"/>
  </w:style>
  <w:style w:type="paragraph" w:customStyle="1" w:styleId="ReviewHead">
    <w:name w:val="ReviewHead"/>
    <w:basedOn w:val="FrontmatterTitle"/>
    <w:qFormat/>
    <w:rsid w:val="00F76B15"/>
  </w:style>
  <w:style w:type="paragraph" w:customStyle="1" w:styleId="ReviewQuote">
    <w:name w:val="ReviewQuote"/>
    <w:basedOn w:val="QuotePara"/>
    <w:qFormat/>
    <w:rsid w:val="00F76B15"/>
  </w:style>
  <w:style w:type="paragraph" w:customStyle="1" w:styleId="ReviewSource">
    <w:name w:val="ReviewSource"/>
    <w:basedOn w:val="QuoteSource"/>
    <w:qFormat/>
    <w:rsid w:val="00F76B15"/>
  </w:style>
  <w:style w:type="paragraph" w:customStyle="1" w:styleId="ListGraphic">
    <w:name w:val="ListGraphic"/>
    <w:basedOn w:val="GraphicSlug"/>
    <w:qFormat/>
    <w:rsid w:val="00F76B15"/>
    <w:pPr>
      <w:ind w:left="0"/>
    </w:pPr>
  </w:style>
  <w:style w:type="paragraph" w:customStyle="1" w:styleId="ListCaption">
    <w:name w:val="ListCaption"/>
    <w:basedOn w:val="CaptionLine"/>
    <w:qFormat/>
    <w:rsid w:val="00F76B15"/>
    <w:pPr>
      <w:ind w:left="3600"/>
    </w:pPr>
  </w:style>
  <w:style w:type="paragraph" w:customStyle="1" w:styleId="NoteContinued">
    <w:name w:val="NoteContinued"/>
    <w:basedOn w:val="Note"/>
    <w:qFormat/>
    <w:rsid w:val="00F76B15"/>
    <w:pPr>
      <w:spacing w:before="0"/>
      <w:ind w:firstLine="0"/>
    </w:pPr>
  </w:style>
  <w:style w:type="paragraph" w:customStyle="1" w:styleId="NoteCode">
    <w:name w:val="NoteCode"/>
    <w:basedOn w:val="Code"/>
    <w:qFormat/>
    <w:rsid w:val="00F76B15"/>
    <w:pPr>
      <w:spacing w:after="240"/>
    </w:pPr>
  </w:style>
  <w:style w:type="paragraph" w:customStyle="1" w:styleId="ListBulletSub">
    <w:name w:val="ListBulletSub"/>
    <w:basedOn w:val="ListBullet"/>
    <w:qFormat/>
    <w:rsid w:val="00F76B15"/>
    <w:pPr>
      <w:ind w:left="2520"/>
    </w:pPr>
  </w:style>
  <w:style w:type="paragraph" w:customStyle="1" w:styleId="CodeCustom1">
    <w:name w:val="CodeCustom1"/>
    <w:basedOn w:val="Code"/>
    <w:qFormat/>
    <w:rsid w:val="00F76B15"/>
    <w:rPr>
      <w:color w:val="00B0F0"/>
    </w:rPr>
  </w:style>
  <w:style w:type="paragraph" w:customStyle="1" w:styleId="CodeCustom2">
    <w:name w:val="CodeCustom2"/>
    <w:basedOn w:val="Normal"/>
    <w:qFormat/>
    <w:rsid w:val="00F76B15"/>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F76B15"/>
    <w:rPr>
      <w:bCs/>
      <w:color w:val="A12126"/>
    </w:rPr>
  </w:style>
  <w:style w:type="paragraph" w:customStyle="1" w:styleId="Equation">
    <w:name w:val="Equation"/>
    <w:basedOn w:val="ListPlain"/>
    <w:qFormat/>
    <w:rsid w:val="00F76B15"/>
  </w:style>
  <w:style w:type="character" w:customStyle="1" w:styleId="Heading1Char">
    <w:name w:val="Heading 1 Char"/>
    <w:basedOn w:val="DefaultParagraphFont"/>
    <w:link w:val="Heading1"/>
    <w:uiPriority w:val="9"/>
    <w:rsid w:val="005D0EC5"/>
    <w:rPr>
      <w:rFonts w:ascii="Times New Roman" w:hAnsi="Times New Roman"/>
      <w:b/>
      <w:bCs/>
      <w:kern w:val="36"/>
      <w:sz w:val="48"/>
      <w:szCs w:val="48"/>
      <w:lang w:val="en-GB" w:eastAsia="en-GB"/>
    </w:rPr>
  </w:style>
  <w:style w:type="paragraph" w:customStyle="1" w:styleId="msonormal0">
    <w:name w:val="msonormal"/>
    <w:basedOn w:val="Normal"/>
    <w:rsid w:val="005D0EC5"/>
    <w:pPr>
      <w:spacing w:before="100" w:beforeAutospacing="1" w:after="100" w:afterAutospacing="1" w:line="240" w:lineRule="auto"/>
    </w:pPr>
    <w:rPr>
      <w:sz w:val="24"/>
      <w:szCs w:val="24"/>
      <w:lang w:val="en-GB" w:eastAsia="en-GB"/>
    </w:rPr>
  </w:style>
  <w:style w:type="paragraph" w:customStyle="1" w:styleId="toc">
    <w:name w:val="toc"/>
    <w:basedOn w:val="Normal"/>
    <w:rsid w:val="005D0EC5"/>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5D0EC5"/>
  </w:style>
  <w:style w:type="character" w:styleId="Hyperlink">
    <w:name w:val="Hyperlink"/>
    <w:basedOn w:val="DefaultParagraphFont"/>
    <w:uiPriority w:val="99"/>
    <w:unhideWhenUsed/>
    <w:rsid w:val="005D0EC5"/>
    <w:rPr>
      <w:color w:val="0000FF"/>
      <w:u w:val="single"/>
    </w:rPr>
  </w:style>
  <w:style w:type="character" w:styleId="FollowedHyperlink">
    <w:name w:val="FollowedHyperlink"/>
    <w:basedOn w:val="DefaultParagraphFont"/>
    <w:uiPriority w:val="99"/>
    <w:semiHidden/>
    <w:unhideWhenUsed/>
    <w:rsid w:val="005D0EC5"/>
    <w:rPr>
      <w:color w:val="800080"/>
      <w:u w:val="single"/>
    </w:rPr>
  </w:style>
  <w:style w:type="paragraph" w:styleId="NormalWeb">
    <w:name w:val="Normal (Web)"/>
    <w:basedOn w:val="Normal"/>
    <w:uiPriority w:val="99"/>
    <w:semiHidden/>
    <w:unhideWhenUsed/>
    <w:rsid w:val="005D0EC5"/>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5D0EC5"/>
    <w:rPr>
      <w:i/>
      <w:iCs/>
    </w:rPr>
  </w:style>
  <w:style w:type="character" w:styleId="HTMLCode">
    <w:name w:val="HTML Code"/>
    <w:basedOn w:val="DefaultParagraphFont"/>
    <w:uiPriority w:val="99"/>
    <w:semiHidden/>
    <w:unhideWhenUsed/>
    <w:rsid w:val="005D0EC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5D0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5D0EC5"/>
    <w:rPr>
      <w:rFonts w:ascii="Courier New" w:hAnsi="Courier New" w:cs="Courier New"/>
      <w:lang w:val="en-GB" w:eastAsia="en-GB"/>
    </w:rPr>
  </w:style>
  <w:style w:type="paragraph" w:styleId="TOC1">
    <w:name w:val="toc 1"/>
    <w:basedOn w:val="Normal"/>
    <w:next w:val="Normal"/>
    <w:autoRedefine/>
    <w:uiPriority w:val="39"/>
    <w:unhideWhenUsed/>
    <w:rsid w:val="001123A3"/>
    <w:pPr>
      <w:tabs>
        <w:tab w:val="right" w:leader="dot" w:pos="8090"/>
      </w:tabs>
      <w:spacing w:after="100"/>
      <w:pPrChange w:id="0" w:author="Carol Nichols" w:date="2022-08-29T15:04:00Z">
        <w:pPr>
          <w:tabs>
            <w:tab w:val="right" w:leader="dot" w:pos="8090"/>
          </w:tabs>
          <w:spacing w:after="100" w:line="276" w:lineRule="auto"/>
        </w:pPr>
      </w:pPrChange>
    </w:pPr>
    <w:rPr>
      <w:rPrChange w:id="0" w:author="Carol Nichols" w:date="2022-08-29T15:04:00Z">
        <w:rPr>
          <w:sz w:val="22"/>
          <w:szCs w:val="22"/>
          <w:lang w:val="en-CA" w:eastAsia="en-CA" w:bidi="ar-SA"/>
        </w:rPr>
      </w:rPrChange>
    </w:rPr>
  </w:style>
  <w:style w:type="paragraph" w:styleId="TOC2">
    <w:name w:val="toc 2"/>
    <w:basedOn w:val="Normal"/>
    <w:next w:val="Normal"/>
    <w:autoRedefine/>
    <w:uiPriority w:val="39"/>
    <w:unhideWhenUsed/>
    <w:rsid w:val="004E37F2"/>
    <w:pPr>
      <w:tabs>
        <w:tab w:val="right" w:leader="dot" w:pos="8090"/>
      </w:tabs>
      <w:spacing w:after="100"/>
      <w:ind w:left="220"/>
    </w:pPr>
  </w:style>
  <w:style w:type="paragraph" w:styleId="TOC3">
    <w:name w:val="toc 3"/>
    <w:basedOn w:val="Normal"/>
    <w:next w:val="Normal"/>
    <w:autoRedefine/>
    <w:uiPriority w:val="39"/>
    <w:unhideWhenUsed/>
    <w:rsid w:val="00261C3B"/>
    <w:pPr>
      <w:spacing w:after="100"/>
      <w:ind w:left="440"/>
    </w:pPr>
  </w:style>
  <w:style w:type="paragraph" w:styleId="Revision">
    <w:name w:val="Revision"/>
    <w:hidden/>
    <w:uiPriority w:val="71"/>
    <w:rsid w:val="004E37F2"/>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311012"/>
    <w:rPr>
      <w:sz w:val="16"/>
      <w:szCs w:val="16"/>
    </w:rPr>
  </w:style>
  <w:style w:type="paragraph" w:styleId="CommentText">
    <w:name w:val="annotation text"/>
    <w:basedOn w:val="Normal"/>
    <w:link w:val="CommentTextChar"/>
    <w:uiPriority w:val="99"/>
    <w:semiHidden/>
    <w:unhideWhenUsed/>
    <w:rsid w:val="00311012"/>
    <w:pPr>
      <w:spacing w:line="240" w:lineRule="auto"/>
    </w:pPr>
    <w:rPr>
      <w:sz w:val="20"/>
      <w:szCs w:val="20"/>
    </w:rPr>
  </w:style>
  <w:style w:type="character" w:customStyle="1" w:styleId="CommentTextChar">
    <w:name w:val="Comment Text Char"/>
    <w:basedOn w:val="DefaultParagraphFont"/>
    <w:link w:val="CommentText"/>
    <w:uiPriority w:val="99"/>
    <w:semiHidden/>
    <w:rsid w:val="00311012"/>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311012"/>
    <w:rPr>
      <w:b/>
      <w:bCs/>
    </w:rPr>
  </w:style>
  <w:style w:type="character" w:customStyle="1" w:styleId="CommentSubjectChar">
    <w:name w:val="Comment Subject Char"/>
    <w:basedOn w:val="CommentTextChar"/>
    <w:link w:val="CommentSubject"/>
    <w:uiPriority w:val="99"/>
    <w:semiHidden/>
    <w:rsid w:val="00311012"/>
    <w:rPr>
      <w:rFonts w:ascii="Times New Roman" w:hAnsi="Times New Roman"/>
      <w:b/>
      <w:bCs/>
      <w:lang w:val="en-CA" w:eastAsia="en-CA"/>
    </w:rPr>
  </w:style>
  <w:style w:type="character" w:styleId="UnresolvedMention">
    <w:name w:val="Unresolved Mention"/>
    <w:basedOn w:val="DefaultParagraphFont"/>
    <w:uiPriority w:val="99"/>
    <w:semiHidden/>
    <w:unhideWhenUsed/>
    <w:rsid w:val="00AB5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83199">
      <w:bodyDiv w:val="1"/>
      <w:marLeft w:val="0"/>
      <w:marRight w:val="0"/>
      <w:marTop w:val="0"/>
      <w:marBottom w:val="0"/>
      <w:divBdr>
        <w:top w:val="none" w:sz="0" w:space="0" w:color="auto"/>
        <w:left w:val="none" w:sz="0" w:space="0" w:color="auto"/>
        <w:bottom w:val="none" w:sz="0" w:space="0" w:color="auto"/>
        <w:right w:val="none" w:sz="0" w:space="0" w:color="auto"/>
      </w:divBdr>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D2F8-22B7-41F4-9BBC-F4738ECD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17</TotalTime>
  <Pages>14</Pages>
  <Words>7340</Words>
  <Characters>41838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24</cp:revision>
  <dcterms:created xsi:type="dcterms:W3CDTF">2022-08-29T16:11:00Z</dcterms:created>
  <dcterms:modified xsi:type="dcterms:W3CDTF">2022-09-13T16:49:00Z</dcterms:modified>
</cp:coreProperties>
</file>